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07283" w14:textId="77777777" w:rsidR="00F27368" w:rsidRPr="00F27368"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F27368">
        <w:rPr>
          <w:rFonts w:asciiTheme="majorHAnsi" w:hAnsiTheme="majorHAnsi" w:cs="Arial"/>
          <w:szCs w:val="22"/>
        </w:rPr>
        <w:t xml:space="preserve">  </w:t>
      </w:r>
      <w:bookmarkStart w:id="3"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r w:rsidRPr="00F27368">
        <w:rPr>
          <w:rFonts w:asciiTheme="majorHAnsi" w:eastAsia="Symbol" w:hAnsiTheme="majorHAnsi" w:cs="Symbol"/>
          <w:highlight w:val="yellow"/>
          <w:lang w:val="cs-CZ"/>
        </w:rPr>
        <w:t>·</w:t>
      </w:r>
      <w:r w:rsidRPr="00F27368">
        <w:rPr>
          <w:rFonts w:asciiTheme="majorHAnsi" w:hAnsiTheme="majorHAnsi"/>
          <w:highlight w:val="yellow"/>
          <w:lang w:val="cs-CZ"/>
        </w:rPr>
        <w:t>]</w:t>
      </w:r>
    </w:p>
    <w:p w14:paraId="4B0EEBB3" w14:textId="4BBE7205"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1FDF99F6"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(dále jen "</w:t>
      </w:r>
      <w:r w:rsidRPr="00F27368">
        <w:rPr>
          <w:rFonts w:asciiTheme="majorHAnsi" w:hAnsiTheme="majorHAnsi" w:cs="Arial"/>
          <w:b/>
          <w:bCs/>
          <w:szCs w:val="22"/>
          <w:lang w:val="sk-SK"/>
        </w:rPr>
        <w:t>smlouva</w:t>
      </w:r>
      <w:r w:rsidRPr="00F27368">
        <w:rPr>
          <w:rFonts w:asciiTheme="majorHAnsi" w:hAnsiTheme="majorHAnsi" w:cs="Arial"/>
          <w:szCs w:val="22"/>
          <w:lang w:val="sk-SK"/>
        </w:rPr>
        <w:t xml:space="preserve">") se uzavírá </w:t>
      </w:r>
      <w:r w:rsidR="00437F4E" w:rsidRPr="00437F4E">
        <w:rPr>
          <w:rFonts w:asciiTheme="majorHAnsi" w:hAnsiTheme="majorHAnsi" w:cs="Arial"/>
          <w:szCs w:val="22"/>
          <w:lang w:val="sk-SK"/>
        </w:rPr>
        <w:t xml:space="preserve">na základě veřejné zakázky „Realizace </w:t>
      </w:r>
      <w:r w:rsidR="008C7B7B">
        <w:rPr>
          <w:rFonts w:asciiTheme="majorHAnsi" w:hAnsiTheme="majorHAnsi" w:cs="Arial"/>
          <w:szCs w:val="22"/>
          <w:lang w:val="sk-SK"/>
        </w:rPr>
        <w:t>projektu</w:t>
      </w:r>
      <w:r w:rsidR="008C7B7B" w:rsidRPr="00437F4E">
        <w:rPr>
          <w:rFonts w:asciiTheme="majorHAnsi" w:hAnsiTheme="majorHAnsi" w:cs="Arial"/>
          <w:szCs w:val="22"/>
          <w:lang w:val="sk-SK"/>
        </w:rPr>
        <w:t xml:space="preserve"> </w:t>
      </w:r>
      <w:r w:rsidR="00437F4E" w:rsidRPr="00437F4E">
        <w:rPr>
          <w:rFonts w:asciiTheme="majorHAnsi" w:hAnsiTheme="majorHAnsi" w:cs="Arial"/>
          <w:szCs w:val="22"/>
          <w:lang w:val="sk-SK"/>
        </w:rPr>
        <w:t xml:space="preserve">EPC II – energetické úspory Středočeského kraje – soubor objektů č. </w:t>
      </w:r>
      <w:r w:rsidR="00C1332C">
        <w:rPr>
          <w:rFonts w:asciiTheme="majorHAnsi" w:hAnsiTheme="majorHAnsi" w:cs="Arial"/>
          <w:szCs w:val="22"/>
          <w:lang w:val="sk-SK"/>
        </w:rPr>
        <w:t>2</w:t>
      </w:r>
      <w:r w:rsidR="00437F4E" w:rsidRPr="00437F4E">
        <w:rPr>
          <w:rFonts w:asciiTheme="majorHAnsi" w:hAnsiTheme="majorHAnsi" w:cs="Arial"/>
          <w:szCs w:val="22"/>
          <w:lang w:val="sk-SK"/>
        </w:rPr>
        <w:t xml:space="preserve">“ </w:t>
      </w:r>
      <w:r w:rsidRPr="00F27368">
        <w:rPr>
          <w:rFonts w:asciiTheme="majorHAnsi" w:hAnsiTheme="majorHAnsi" w:cs="Arial"/>
          <w:szCs w:val="22"/>
          <w:lang w:val="sk-SK"/>
        </w:rPr>
        <w:t xml:space="preserve">dle ustanovení § 10e odst.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zákona o hospodaření energií ve spojení s § 1746 odst. 2 občanského zákoníku níže uvedeného dne mezi těmito smluvními stranami:</w:t>
      </w:r>
      <w:bookmarkEnd w:id="3"/>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65F86FAB"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bankovní spojení: </w:t>
      </w:r>
      <w:r w:rsidR="00437F4E" w:rsidRPr="00777500">
        <w:rPr>
          <w:rFonts w:asciiTheme="majorHAnsi" w:hAnsiTheme="majorHAnsi" w:cs="Arial"/>
          <w:i/>
          <w:iCs/>
          <w:snapToGrid w:val="0"/>
          <w:szCs w:val="22"/>
          <w:highlight w:val="cyan"/>
        </w:rPr>
        <w:t>doplní Klient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(dále jen ,,</w:t>
      </w:r>
      <w:r w:rsidRPr="00F27368">
        <w:rPr>
          <w:rFonts w:asciiTheme="majorHAnsi" w:hAnsiTheme="majorHAnsi"/>
          <w:b/>
          <w:szCs w:val="22"/>
        </w:rPr>
        <w:t>ESCO</w:t>
      </w:r>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1"/>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2"/>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4" w:name="_Toc326522956"/>
      <w:bookmarkStart w:id="5" w:name="_Ref330840228"/>
      <w:r w:rsidRPr="00F27368">
        <w:rPr>
          <w:rFonts w:asciiTheme="majorHAnsi" w:hAnsiTheme="majorHAnsi"/>
        </w:rPr>
        <w:t>Úvodní prohlášení</w:t>
      </w:r>
      <w:bookmarkEnd w:id="4"/>
      <w:bookmarkEnd w:id="5"/>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vztahy,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 zejména mu není známo, že by proti němu v tomto směru bylo vedeno nebo mu hrozilo soudní, rozhodčí či jiné řízení</w:t>
      </w:r>
      <w:r w:rsidR="00AB29AA">
        <w:rPr>
          <w:rFonts w:asciiTheme="majorHAnsi" w:hAnsiTheme="majorHAnsi"/>
        </w:rPr>
        <w:t>;</w:t>
      </w:r>
    </w:p>
    <w:p w14:paraId="2268A53A" w14:textId="7540A450"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w:t>
      </w:r>
      <w:r w:rsidRPr="00AB29AA">
        <w:rPr>
          <w:rFonts w:asciiTheme="majorHAnsi" w:hAnsiTheme="majorHAnsi"/>
        </w:rPr>
        <w:t>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6" w:name="_Toc326522957"/>
      <w:r w:rsidRPr="00885B17">
        <w:rPr>
          <w:rFonts w:asciiTheme="majorHAnsi" w:hAnsiTheme="majorHAnsi"/>
          <w:szCs w:val="24"/>
        </w:rPr>
        <w:t>Definice</w:t>
      </w:r>
      <w:bookmarkEnd w:id="6"/>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4B44665D" w14:textId="0B75DEE4" w:rsidR="00396DC6" w:rsidRPr="00B47681" w:rsidRDefault="00396DC6" w:rsidP="00B47681">
      <w:pPr>
        <w:pStyle w:val="Nadpis5"/>
        <w:numPr>
          <w:ilvl w:val="0"/>
          <w:numId w:val="32"/>
        </w:numPr>
        <w:ind w:left="964" w:hanging="567"/>
        <w:rPr>
          <w:rFonts w:asciiTheme="majorHAnsi" w:hAnsiTheme="majorHAnsi"/>
          <w:bCs w:val="0"/>
          <w:iCs w:val="0"/>
        </w:rPr>
      </w:pPr>
      <w:r w:rsidRPr="00B47681">
        <w:rPr>
          <w:rFonts w:asciiTheme="majorHAnsi" w:hAnsiTheme="majorHAnsi"/>
        </w:rPr>
        <w:t>„</w:t>
      </w:r>
      <w:r w:rsidRPr="00396DC6">
        <w:rPr>
          <w:rFonts w:asciiTheme="majorHAnsi" w:hAnsiTheme="majorHAnsi"/>
          <w:b/>
          <w:bCs w:val="0"/>
        </w:rPr>
        <w:t>administrátor dotace</w:t>
      </w:r>
      <w:r w:rsidRPr="00B47681">
        <w:rPr>
          <w:rFonts w:asciiTheme="majorHAnsi" w:hAnsiTheme="majorHAnsi"/>
        </w:rPr>
        <w:t>“ znamená Státní fond životního prostředí České</w:t>
      </w:r>
      <w:r w:rsidR="002E14D4">
        <w:rPr>
          <w:rFonts w:asciiTheme="majorHAnsi" w:hAnsiTheme="majorHAnsi"/>
        </w:rPr>
        <w:t xml:space="preserve"> republiky</w:t>
      </w:r>
      <w:r w:rsidRPr="00B47681">
        <w:rPr>
          <w:rFonts w:asciiTheme="majorHAnsi" w:hAnsiTheme="majorHAnsi"/>
        </w:rPr>
        <w:t>, který Klientovi poskytuje dotaci;</w:t>
      </w:r>
    </w:p>
    <w:p w14:paraId="539FFFE3" w14:textId="3B5B1A5E"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8C7B7B">
        <w:rPr>
          <w:rFonts w:asciiTheme="majorHAnsi" w:hAnsiTheme="majorHAnsi"/>
          <w:b/>
        </w:rPr>
        <w:t>projekt</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B24CBE">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0CBE9716"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B24CBE">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30B11EF3"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2A150BCA"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dílčí nadúspora</w:t>
      </w:r>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B24CBE">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289F66A6"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3C290406" w:rsidR="00FA287E"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B24CBE">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3FA5F57" w14:textId="1DB0789D" w:rsidR="00706BC7" w:rsidRPr="002E14D4" w:rsidRDefault="00706BC7" w:rsidP="00B47681">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na financování </w:t>
      </w:r>
      <w:r w:rsidR="00B24CBE" w:rsidRPr="00B24CBE">
        <w:rPr>
          <w:rFonts w:asciiTheme="majorHAnsi" w:hAnsiTheme="majorHAnsi"/>
        </w:rPr>
        <w:t xml:space="preserve">plnění dle </w:t>
      </w:r>
      <w:r w:rsidR="00B24CBE">
        <w:rPr>
          <w:rFonts w:asciiTheme="majorHAnsi" w:hAnsiTheme="majorHAnsi"/>
        </w:rPr>
        <w:t xml:space="preserve">této </w:t>
      </w:r>
      <w:r>
        <w:rPr>
          <w:rFonts w:asciiTheme="majorHAnsi" w:hAnsiTheme="majorHAnsi"/>
        </w:rPr>
        <w:t xml:space="preserve">smlouvy poskytnuté </w:t>
      </w:r>
      <w:r w:rsidRPr="00934131">
        <w:rPr>
          <w:rFonts w:asciiTheme="majorHAnsi" w:hAnsiTheme="majorHAnsi"/>
        </w:rPr>
        <w:t xml:space="preserve">ze strany Ministerstva životního prostředí, prostřednictvím Státního fondu životního prostředí České republiky </w:t>
      </w:r>
      <w:r w:rsidRPr="00706BC7">
        <w:rPr>
          <w:rFonts w:asciiTheme="majorHAnsi" w:hAnsiTheme="majorHAnsi"/>
        </w:rPr>
        <w:t>z Operačního programu životního prostředí (OPŽP) 2021–2027</w:t>
      </w:r>
      <w:r>
        <w:rPr>
          <w:rFonts w:asciiTheme="majorHAnsi" w:hAnsiTheme="majorHAnsi"/>
        </w:rPr>
        <w:t xml:space="preserve">, ve </w:t>
      </w:r>
      <w:r w:rsidRPr="002636A7">
        <w:rPr>
          <w:rFonts w:asciiTheme="majorHAnsi" w:hAnsiTheme="majorHAnsi"/>
          <w:szCs w:val="22"/>
        </w:rPr>
        <w:t xml:space="preserve">výši </w:t>
      </w:r>
      <w:ins w:id="7" w:author="David Kudýn" w:date="2024-07-04T14:31:00Z">
        <w:r w:rsidR="00E8264D" w:rsidRPr="002636A7">
          <w:rPr>
            <w:rStyle w:val="normaltextrun"/>
            <w:rFonts w:ascii="Cambria" w:hAnsi="Cambria"/>
            <w:color w:val="000000"/>
            <w:szCs w:val="22"/>
            <w:shd w:val="clear" w:color="auto" w:fill="FFFFFF"/>
          </w:rPr>
          <w:t>64 419 935,03</w:t>
        </w:r>
        <w:r w:rsidR="00E8264D" w:rsidRPr="002636A7">
          <w:rPr>
            <w:rStyle w:val="normaltextrun"/>
            <w:rFonts w:ascii="Calibri" w:hAnsi="Calibri" w:cs="Calibri"/>
            <w:b/>
            <w:bCs w:val="0"/>
            <w:color w:val="000000"/>
            <w:szCs w:val="22"/>
            <w:shd w:val="clear" w:color="auto" w:fill="FFFFFF"/>
          </w:rPr>
          <w:t xml:space="preserve"> </w:t>
        </w:r>
        <w:r w:rsidR="00E8264D" w:rsidRPr="002636A7">
          <w:rPr>
            <w:rStyle w:val="normaltextrun"/>
            <w:rFonts w:ascii="Cambria" w:hAnsi="Cambria"/>
            <w:color w:val="000000"/>
            <w:szCs w:val="22"/>
            <w:shd w:val="clear" w:color="auto" w:fill="FFFFFF"/>
          </w:rPr>
          <w:t>Kč s DPH</w:t>
        </w:r>
      </w:ins>
      <w:ins w:id="8" w:author="Lucia Mešková" w:date="2024-09-16T20:47:00Z" w16du:dateUtc="2024-09-16T18:47:00Z">
        <w:r w:rsidR="00AB46BC" w:rsidRPr="00F27368">
          <w:rPr>
            <w:rFonts w:asciiTheme="majorHAnsi" w:hAnsiTheme="majorHAnsi"/>
          </w:rPr>
          <w:t>;</w:t>
        </w:r>
        <w:r w:rsidR="00AB46BC" w:rsidRPr="003D405B" w:rsidDel="00E8264D">
          <w:rPr>
            <w:rFonts w:asciiTheme="majorHAnsi" w:hAnsiTheme="majorHAnsi"/>
            <w:highlight w:val="yellow"/>
          </w:rPr>
          <w:t xml:space="preserve"> </w:t>
        </w:r>
      </w:ins>
      <w:del w:id="9" w:author="David Kudýn" w:date="2024-07-04T14:31:00Z">
        <w:r w:rsidRPr="003D405B" w:rsidDel="00E8264D">
          <w:rPr>
            <w:rFonts w:asciiTheme="majorHAnsi" w:hAnsiTheme="majorHAnsi"/>
            <w:highlight w:val="yellow"/>
          </w:rPr>
          <w:delText>[•]</w:delText>
        </w:r>
        <w:r w:rsidRPr="00611628" w:rsidDel="00E8264D">
          <w:rPr>
            <w:rFonts w:asciiTheme="majorHAnsi" w:hAnsiTheme="majorHAnsi"/>
          </w:rPr>
          <w:delText>Kč</w:delText>
        </w:r>
        <w:r w:rsidRPr="00732290" w:rsidDel="00E8264D">
          <w:rPr>
            <w:rFonts w:asciiTheme="majorHAnsi" w:hAnsiTheme="majorHAnsi"/>
          </w:rPr>
          <w:delText>;</w:delText>
        </w:r>
      </w:del>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r w:rsidR="005F264B" w:rsidRPr="00F27368">
        <w:rPr>
          <w:rFonts w:asciiTheme="majorHAnsi" w:hAnsiTheme="majorHAnsi"/>
          <w:b/>
        </w:rPr>
        <w:t>Energy Service Company</w:t>
      </w:r>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56D95CC2"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8C7B7B">
        <w:rPr>
          <w:rFonts w:asciiTheme="majorHAnsi" w:hAnsiTheme="majorHAnsi"/>
          <w:b/>
        </w:rPr>
        <w:t>projektu</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7F1AF49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Measurement and Verification Protocol)</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4A692F9"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5242B37E"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B24CBE">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0D2861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7716C69E"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299D5BDA"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4077A18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6441CC82"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464BF5D3"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10" w:name="_Toc326522958"/>
      <w:r w:rsidRPr="00F27368">
        <w:rPr>
          <w:rFonts w:asciiTheme="majorHAnsi" w:hAnsiTheme="majorHAnsi"/>
          <w:szCs w:val="24"/>
        </w:rPr>
        <w:t>Účel smlouvy</w:t>
      </w:r>
      <w:bookmarkEnd w:id="10"/>
    </w:p>
    <w:p w14:paraId="33CDE5BA" w14:textId="5D8BB6BC" w:rsidR="008036CF" w:rsidRPr="00F27368" w:rsidRDefault="009625CE" w:rsidP="00957080">
      <w:pPr>
        <w:pStyle w:val="Nadpis2"/>
        <w:rPr>
          <w:rFonts w:asciiTheme="majorHAnsi" w:hAnsiTheme="majorHAnsi"/>
          <w:i/>
        </w:rPr>
      </w:pPr>
      <w:bookmarkStart w:id="11"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11"/>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2B2705B3"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8C7B7B">
        <w:rPr>
          <w:rFonts w:asciiTheme="majorHAnsi" w:hAnsiTheme="majorHAnsi"/>
          <w:b/>
        </w:rPr>
        <w:t>projekt</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12" w:name="_Toc326522959"/>
      <w:r w:rsidRPr="00F27368">
        <w:rPr>
          <w:rFonts w:asciiTheme="majorHAnsi" w:hAnsiTheme="majorHAnsi"/>
          <w:szCs w:val="24"/>
        </w:rPr>
        <w:t>Předmět smlouvy</w:t>
      </w:r>
      <w:bookmarkEnd w:id="12"/>
    </w:p>
    <w:p w14:paraId="25DA687B" w14:textId="1104167E" w:rsidR="00705B97" w:rsidRPr="00F27368" w:rsidRDefault="00705B97" w:rsidP="00705B97">
      <w:pPr>
        <w:pStyle w:val="Nadpis2"/>
        <w:ind w:left="397" w:hanging="397"/>
        <w:rPr>
          <w:rFonts w:asciiTheme="majorHAnsi" w:hAnsiTheme="majorHAnsi"/>
        </w:rPr>
      </w:pPr>
      <w:bookmarkStart w:id="13" w:name="_Předmětem_Smlouvy_je_závazek_Zhotov"/>
      <w:bookmarkEnd w:id="13"/>
      <w:r w:rsidRPr="00F27368">
        <w:rPr>
          <w:rFonts w:asciiTheme="majorHAnsi" w:hAnsiTheme="majorHAnsi"/>
        </w:rPr>
        <w:t xml:space="preserve">ESCO se zavazuje </w:t>
      </w:r>
      <w:r w:rsidR="00EE1132" w:rsidRPr="00F27368">
        <w:rPr>
          <w:rFonts w:asciiTheme="majorHAnsi" w:hAnsiTheme="majorHAnsi"/>
        </w:rPr>
        <w:t xml:space="preserve">provést </w:t>
      </w:r>
      <w:r w:rsidR="00DD22C6">
        <w:rPr>
          <w:rFonts w:asciiTheme="majorHAnsi" w:hAnsiTheme="majorHAnsi"/>
        </w:rPr>
        <w:t>akci</w:t>
      </w:r>
      <w:r w:rsidR="00DD22C6"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2D9F58CB"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F27368">
        <w:rPr>
          <w:rFonts w:asciiTheme="majorHAnsi" w:hAnsiTheme="majorHAnsi"/>
        </w:rPr>
        <w:lastRenderedPageBreak/>
        <w:t xml:space="preserve">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4C30FBBF"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dokončena okamžikem dokončení všech etap </w:t>
      </w:r>
      <w:r w:rsidR="008C7B7B">
        <w:rPr>
          <w:rFonts w:asciiTheme="majorHAnsi" w:hAnsiTheme="majorHAnsi"/>
        </w:rPr>
        <w:t>projektu</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4"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4"/>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5" w:name="_Ref207368830"/>
      <w:bookmarkStart w:id="16"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5"/>
      <w:bookmarkEnd w:id="16"/>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343F1A92" w:rsidR="003A576D" w:rsidRPr="00F27368" w:rsidRDefault="003A576D" w:rsidP="00957080">
      <w:pPr>
        <w:pStyle w:val="Nadpis2"/>
        <w:rPr>
          <w:rFonts w:asciiTheme="majorHAnsi" w:hAnsiTheme="majorHAnsi"/>
        </w:rPr>
      </w:pPr>
      <w:bookmarkStart w:id="17" w:name="_Ref330840684"/>
      <w:r w:rsidRPr="00F27368">
        <w:rPr>
          <w:rFonts w:asciiTheme="majorHAnsi" w:hAnsiTheme="majorHAnsi"/>
        </w:rPr>
        <w:t xml:space="preserve">ESCO se zavazuje do </w:t>
      </w:r>
      <w:r w:rsidR="009625CE" w:rsidRPr="00F27368">
        <w:rPr>
          <w:rFonts w:asciiTheme="majorHAnsi" w:hAnsiTheme="majorHAnsi"/>
        </w:rPr>
        <w:t>[</w:t>
      </w:r>
      <w:ins w:id="18" w:author="David Kudýn" w:date="2024-07-04T14:38:00Z">
        <w:r w:rsidR="00E8264D">
          <w:rPr>
            <w:rFonts w:asciiTheme="majorHAnsi" w:hAnsiTheme="majorHAnsi"/>
          </w:rPr>
          <w:t>120</w:t>
        </w:r>
      </w:ins>
      <w:del w:id="19" w:author="David Kudýn" w:date="2024-07-04T14:38:00Z">
        <w:r w:rsidRPr="00F27368" w:rsidDel="00E8264D">
          <w:rPr>
            <w:rFonts w:asciiTheme="majorHAnsi" w:hAnsiTheme="majorHAnsi"/>
          </w:rPr>
          <w:delText>60</w:delText>
        </w:r>
      </w:del>
      <w:r w:rsidRPr="00F27368">
        <w:rPr>
          <w:rFonts w:asciiTheme="majorHAnsi" w:hAnsiTheme="majorHAnsi"/>
        </w:rPr>
        <w:t xml:space="preserve">]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7"/>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20"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20"/>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F27368" w:rsidRDefault="00014C5A" w:rsidP="00957080">
      <w:pPr>
        <w:pStyle w:val="Nadpis2"/>
        <w:rPr>
          <w:rFonts w:asciiTheme="majorHAnsi" w:hAnsiTheme="majorHAnsi"/>
        </w:rPr>
      </w:pPr>
      <w:bookmarkStart w:id="21"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21"/>
      <w:r w:rsidR="004E057E" w:rsidRPr="00F27368">
        <w:rPr>
          <w:rFonts w:asciiTheme="majorHAnsi" w:hAnsiTheme="majorHAnsi"/>
        </w:rPr>
        <w:t xml:space="preserve"> </w:t>
      </w:r>
    </w:p>
    <w:p w14:paraId="44D730E6" w14:textId="244B2C12"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22"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22"/>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3" w:name="_Toc326522964"/>
      <w:r w:rsidRPr="00F27368">
        <w:rPr>
          <w:rFonts w:asciiTheme="majorHAnsi" w:hAnsiTheme="majorHAnsi"/>
        </w:rPr>
        <w:t>Práva a povinnosti smluvních stran</w:t>
      </w:r>
      <w:bookmarkEnd w:id="23"/>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Default="00E621BC" w:rsidP="00F30234">
      <w:pPr>
        <w:pStyle w:val="Nadpis5"/>
        <w:numPr>
          <w:ilvl w:val="0"/>
          <w:numId w:val="13"/>
        </w:numPr>
        <w:ind w:left="964" w:hanging="567"/>
        <w:rPr>
          <w:ins w:id="24" w:author="David Kudýn" w:date="2024-07-04T14:40:00Z"/>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643A70D2" w14:textId="77777777" w:rsidR="00E8264D" w:rsidRPr="00C0719F" w:rsidRDefault="00E8264D" w:rsidP="00C0719F">
      <w:pPr>
        <w:pStyle w:val="Nadpis5"/>
        <w:numPr>
          <w:ilvl w:val="0"/>
          <w:numId w:val="13"/>
        </w:numPr>
        <w:ind w:left="964" w:hanging="567"/>
        <w:rPr>
          <w:ins w:id="25" w:author="David Kudýn" w:date="2024-07-04T14:41:00Z"/>
          <w:rFonts w:asciiTheme="majorHAnsi" w:hAnsiTheme="majorHAnsi"/>
        </w:rPr>
      </w:pPr>
      <w:ins w:id="26" w:author="David Kudýn" w:date="2024-07-04T14:41:00Z">
        <w:r w:rsidRPr="00C0719F">
          <w:rPr>
            <w:rFonts w:asciiTheme="majorHAnsi" w:hAnsiTheme="majorHAnsi"/>
          </w:rPr>
          <w:t>poskytne ESCO a jí určeným osobám skladovací uzamykatelné prostory pro uskladnění materiálu pro provedení základních investičních opatření, včetně kanceláře v jednotlivých areálech; </w:t>
        </w:r>
      </w:ins>
    </w:p>
    <w:p w14:paraId="31070739" w14:textId="5ADC5BCB" w:rsidR="00E8264D" w:rsidRPr="00C0719F" w:rsidRDefault="00E8264D" w:rsidP="00C0719F">
      <w:pPr>
        <w:pStyle w:val="Nadpis5"/>
        <w:numPr>
          <w:ilvl w:val="0"/>
          <w:numId w:val="13"/>
        </w:numPr>
        <w:ind w:left="964" w:hanging="567"/>
        <w:rPr>
          <w:ins w:id="27" w:author="David Kudýn" w:date="2024-07-04T14:41:00Z"/>
          <w:rFonts w:asciiTheme="majorHAnsi" w:hAnsiTheme="majorHAnsi"/>
        </w:rPr>
      </w:pPr>
      <w:ins w:id="28" w:author="David Kudýn" w:date="2024-07-04T14:41:00Z">
        <w:del w:id="29" w:author="Lucia Mešková" w:date="2024-09-16T20:49:00Z" w16du:dateUtc="2024-09-16T18:49:00Z">
          <w:r w:rsidRPr="00C0719F" w:rsidDel="00AB46BC">
            <w:rPr>
              <w:rFonts w:asciiTheme="majorHAnsi" w:hAnsiTheme="majorHAnsi"/>
            </w:rPr>
            <w:delText>P</w:delText>
          </w:r>
        </w:del>
      </w:ins>
      <w:ins w:id="30" w:author="Lucia Mešková" w:date="2024-09-16T20:49:00Z" w16du:dateUtc="2024-09-16T18:49:00Z">
        <w:r w:rsidR="00AB46BC">
          <w:rPr>
            <w:rFonts w:asciiTheme="majorHAnsi" w:hAnsiTheme="majorHAnsi"/>
          </w:rPr>
          <w:t>p</w:t>
        </w:r>
      </w:ins>
      <w:ins w:id="31" w:author="David Kudýn" w:date="2024-07-04T14:41:00Z">
        <w:r w:rsidRPr="00C0719F">
          <w:rPr>
            <w:rFonts w:asciiTheme="majorHAnsi" w:hAnsiTheme="majorHAnsi"/>
          </w:rPr>
          <w:t>oskytne ESCO a jí určeným osobám sociální zázemí pro jejich zaměstnance a spolupracující osoby (WC, sprcha, šatna s uzamykatelnými skříňkami); </w:t>
        </w:r>
      </w:ins>
    </w:p>
    <w:p w14:paraId="685A50CB" w14:textId="4E883014" w:rsidR="00E8264D" w:rsidRPr="00E8264D" w:rsidDel="00AB46BC" w:rsidRDefault="00E8264D" w:rsidP="00E8264D">
      <w:pPr>
        <w:pStyle w:val="Nadpis5"/>
        <w:numPr>
          <w:ilvl w:val="0"/>
          <w:numId w:val="13"/>
        </w:numPr>
        <w:ind w:left="964" w:hanging="567"/>
        <w:rPr>
          <w:del w:id="32" w:author="Lucia Mešková" w:date="2024-09-16T20:49:00Z" w16du:dateUtc="2024-09-16T18:49:00Z"/>
          <w:rFonts w:asciiTheme="majorHAnsi" w:hAnsiTheme="majorHAnsi"/>
        </w:rPr>
      </w:pPr>
      <w:ins w:id="33" w:author="David Kudýn" w:date="2024-07-04T14:41:00Z">
        <w:del w:id="34" w:author="Lucia Mešková" w:date="2024-09-16T20:49:00Z" w16du:dateUtc="2024-09-16T18:49:00Z">
          <w:r w:rsidRPr="00C0719F" w:rsidDel="00AB46BC">
            <w:rPr>
              <w:rFonts w:asciiTheme="majorHAnsi" w:hAnsiTheme="majorHAnsi"/>
            </w:rPr>
            <w:delText>udělí ESCO příslušné plné moci, vyžaduje-li vyřízení určitých záležitostí v rámci této smlouvy uskutečnění právních úkonů jménem Klienta. </w:delText>
          </w:r>
        </w:del>
      </w:ins>
    </w:p>
    <w:p w14:paraId="3CA57E49" w14:textId="2DA61199" w:rsidR="00184CCF" w:rsidRDefault="00F81353" w:rsidP="00F30234">
      <w:pPr>
        <w:pStyle w:val="Nadpis5"/>
        <w:numPr>
          <w:ilvl w:val="0"/>
          <w:numId w:val="13"/>
        </w:numPr>
        <w:ind w:left="964" w:hanging="567"/>
        <w:rPr>
          <w:ins w:id="35" w:author="David Kudýn" w:date="2024-07-04T14:42:00Z"/>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ins w:id="36" w:author="Lucia Mešková" w:date="2024-09-16T20:49:00Z" w16du:dateUtc="2024-09-16T18:49:00Z">
        <w:r w:rsidR="00AB46BC" w:rsidRPr="00C0719F">
          <w:rPr>
            <w:rFonts w:asciiTheme="majorHAnsi" w:hAnsiTheme="majorHAnsi"/>
          </w:rPr>
          <w:t>;</w:t>
        </w:r>
      </w:ins>
      <w:del w:id="37" w:author="Lucia Mešková" w:date="2024-09-16T20:49:00Z" w16du:dateUtc="2024-09-16T18:49:00Z">
        <w:r w:rsidRPr="008B0C60" w:rsidDel="00AB46BC">
          <w:rPr>
            <w:rFonts w:asciiTheme="majorHAnsi" w:hAnsiTheme="majorHAnsi"/>
          </w:rPr>
          <w:delText>.</w:delText>
        </w:r>
      </w:del>
    </w:p>
    <w:p w14:paraId="525BC27E" w14:textId="6B23FF76" w:rsidR="00E238F3" w:rsidRPr="00C0719F" w:rsidRDefault="00E238F3" w:rsidP="00C0719F">
      <w:pPr>
        <w:pStyle w:val="Nadpis5"/>
        <w:numPr>
          <w:ilvl w:val="0"/>
          <w:numId w:val="13"/>
        </w:numPr>
        <w:ind w:left="964" w:hanging="567"/>
        <w:rPr>
          <w:ins w:id="38" w:author="David Kudýn" w:date="2024-07-04T14:42:00Z"/>
          <w:rFonts w:asciiTheme="majorHAnsi" w:hAnsiTheme="majorHAnsi"/>
        </w:rPr>
      </w:pPr>
      <w:ins w:id="39" w:author="David Kudýn" w:date="2024-07-04T14:42:00Z">
        <w:del w:id="40" w:author="Lucia Mešková" w:date="2024-09-16T20:49:00Z" w16du:dateUtc="2024-09-16T18:49:00Z">
          <w:r w:rsidDel="00AB46BC">
            <w:rPr>
              <w:rStyle w:val="normaltextrun"/>
              <w:rFonts w:ascii="Cambria" w:hAnsi="Cambria"/>
              <w:color w:val="D13438"/>
              <w:szCs w:val="22"/>
              <w:u w:val="single"/>
            </w:rPr>
            <w:delText>P</w:delText>
          </w:r>
        </w:del>
      </w:ins>
      <w:ins w:id="41" w:author="Lucia Mešková" w:date="2024-09-16T20:49:00Z" w16du:dateUtc="2024-09-16T18:49:00Z">
        <w:r w:rsidR="00AB46BC">
          <w:rPr>
            <w:rStyle w:val="normaltextrun"/>
            <w:rFonts w:ascii="Cambria" w:hAnsi="Cambria"/>
            <w:color w:val="D13438"/>
            <w:szCs w:val="22"/>
            <w:u w:val="single"/>
          </w:rPr>
          <w:t>p</w:t>
        </w:r>
      </w:ins>
      <w:ins w:id="42" w:author="David Kudýn" w:date="2024-07-04T14:42:00Z">
        <w:r>
          <w:rPr>
            <w:rStyle w:val="normaltextrun"/>
            <w:rFonts w:ascii="Cambria" w:hAnsi="Cambria"/>
            <w:color w:val="D13438"/>
            <w:szCs w:val="22"/>
            <w:u w:val="single"/>
          </w:rPr>
          <w:t xml:space="preserve">oskytne nezbytnou součinnost nutnou k provedení opatření, zejména poskytování </w:t>
        </w:r>
        <w:r w:rsidRPr="00C0719F">
          <w:rPr>
            <w:rFonts w:asciiTheme="majorHAnsi" w:hAnsiTheme="majorHAnsi"/>
          </w:rPr>
          <w:t>informací o plánovaných činnostech mimo tuto smlouvu prováděných výhradně Klientem v areálech, jednotlivých objektech, prostorách a místnostech, ve kterých bude ESCO provádět základní opatření</w:t>
        </w:r>
      </w:ins>
      <w:ins w:id="43" w:author="Lucia Mešková" w:date="2024-09-16T20:50:00Z" w16du:dateUtc="2024-09-16T18:50:00Z">
        <w:r w:rsidR="00AB46BC" w:rsidRPr="00C0719F">
          <w:rPr>
            <w:rFonts w:asciiTheme="majorHAnsi" w:hAnsiTheme="majorHAnsi"/>
          </w:rPr>
          <w:t>;</w:t>
        </w:r>
      </w:ins>
      <w:ins w:id="44" w:author="David Kudýn" w:date="2024-07-04T14:42:00Z">
        <w:del w:id="45" w:author="Lucia Mešková" w:date="2024-09-16T20:50:00Z" w16du:dateUtc="2024-09-16T18:50:00Z">
          <w:r w:rsidRPr="00C0719F" w:rsidDel="00AB46BC">
            <w:rPr>
              <w:rFonts w:asciiTheme="majorHAnsi" w:hAnsiTheme="majorHAnsi"/>
            </w:rPr>
            <w:delText>.</w:delText>
          </w:r>
        </w:del>
        <w:r w:rsidRPr="00C0719F">
          <w:rPr>
            <w:rFonts w:asciiTheme="majorHAnsi" w:hAnsiTheme="majorHAnsi"/>
          </w:rPr>
          <w:t> </w:t>
        </w:r>
      </w:ins>
    </w:p>
    <w:p w14:paraId="0AD97201" w14:textId="588AFED1" w:rsidR="00E238F3" w:rsidRPr="00E238F3" w:rsidRDefault="00E238F3" w:rsidP="00E238F3">
      <w:pPr>
        <w:pStyle w:val="Nadpis5"/>
        <w:numPr>
          <w:ilvl w:val="0"/>
          <w:numId w:val="13"/>
        </w:numPr>
        <w:ind w:left="964" w:hanging="567"/>
        <w:rPr>
          <w:rFonts w:asciiTheme="majorHAnsi" w:hAnsiTheme="majorHAnsi"/>
        </w:rPr>
      </w:pPr>
      <w:ins w:id="46" w:author="David Kudýn" w:date="2024-07-04T14:42:00Z">
        <w:del w:id="47" w:author="Lucia Mešková" w:date="2024-09-16T20:50:00Z" w16du:dateUtc="2024-09-16T18:50:00Z">
          <w:r w:rsidRPr="00C0719F" w:rsidDel="00AB46BC">
            <w:rPr>
              <w:rFonts w:asciiTheme="majorHAnsi" w:hAnsiTheme="majorHAnsi"/>
            </w:rPr>
            <w:delText>P</w:delText>
          </w:r>
        </w:del>
      </w:ins>
      <w:ins w:id="48" w:author="Lucia Mešková" w:date="2024-09-16T20:50:00Z" w16du:dateUtc="2024-09-16T18:50:00Z">
        <w:r w:rsidR="00AB46BC">
          <w:rPr>
            <w:rFonts w:asciiTheme="majorHAnsi" w:hAnsiTheme="majorHAnsi"/>
          </w:rPr>
          <w:t>p</w:t>
        </w:r>
      </w:ins>
      <w:ins w:id="49" w:author="David Kudýn" w:date="2024-07-04T14:42:00Z">
        <w:r w:rsidRPr="00C0719F">
          <w:rPr>
            <w:rFonts w:asciiTheme="majorHAnsi" w:hAnsiTheme="majorHAnsi"/>
          </w:rPr>
          <w:t>ožadované informace či podklady dle Článek 6.2 se zavazuje Klient poskytnout ESCO nejpozději do 10 dnů od doručení písemné žádosti ESCO, nebude-li stanoveno jinak. </w:t>
        </w:r>
      </w:ins>
    </w:p>
    <w:p w14:paraId="33EA7C47" w14:textId="758D7BCA" w:rsidR="00F81353" w:rsidRPr="00F27368" w:rsidRDefault="00F81353" w:rsidP="00957080">
      <w:pPr>
        <w:pStyle w:val="Nadpis2"/>
        <w:rPr>
          <w:rFonts w:asciiTheme="majorHAnsi" w:hAnsiTheme="majorHAnsi"/>
        </w:rPr>
      </w:pPr>
      <w:bookmarkStart w:id="50" w:name="_Ref330840265"/>
      <w:r w:rsidRPr="008B0C60">
        <w:rPr>
          <w:rFonts w:asciiTheme="majorHAnsi" w:hAnsiTheme="majorHAnsi"/>
        </w:rPr>
        <w:t>ESCO se zavazuje</w:t>
      </w:r>
      <w:r w:rsidRPr="00F27368">
        <w:rPr>
          <w:rFonts w:asciiTheme="majorHAnsi" w:hAnsiTheme="majorHAnsi"/>
        </w:rPr>
        <w:t>:</w:t>
      </w:r>
      <w:bookmarkEnd w:id="50"/>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6195CE1A" w:rsidR="00184CCF" w:rsidRPr="00F27368" w:rsidRDefault="00F81353" w:rsidP="00F30234">
      <w:pPr>
        <w:pStyle w:val="Nadpis5"/>
        <w:numPr>
          <w:ilvl w:val="0"/>
          <w:numId w:val="14"/>
        </w:numPr>
        <w:ind w:left="964" w:hanging="567"/>
        <w:rPr>
          <w:rFonts w:asciiTheme="majorHAnsi" w:hAnsiTheme="majorHAnsi"/>
        </w:rPr>
      </w:pPr>
      <w:bookmarkStart w:id="51" w:name="_Ref152047542"/>
      <w:r w:rsidRPr="00F27368">
        <w:rPr>
          <w:rFonts w:asciiTheme="majorHAnsi" w:hAnsiTheme="majorHAnsi"/>
        </w:rPr>
        <w:lastRenderedPageBreak/>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51"/>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6FF64E77"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8C7B7B">
        <w:rPr>
          <w:rFonts w:asciiTheme="majorHAnsi" w:hAnsiTheme="majorHAnsi"/>
        </w:rPr>
        <w:t>projektu</w:t>
      </w:r>
      <w:r w:rsidR="008C7B7B" w:rsidRPr="00F27368">
        <w:rPr>
          <w:rFonts w:asciiTheme="majorHAnsi" w:hAnsiTheme="majorHAnsi"/>
        </w:rPr>
        <w:t xml:space="preserve"> </w:t>
      </w:r>
      <w:r w:rsidRPr="00586DB0">
        <w:rPr>
          <w:rFonts w:asciiTheme="majorHAnsi" w:hAnsiTheme="majorHAnsi"/>
        </w:rPr>
        <w:t xml:space="preserve">budou uvedeny časové milníky i pro přípravu </w:t>
      </w:r>
      <w:r w:rsidR="008C7B7B">
        <w:rPr>
          <w:rFonts w:asciiTheme="majorHAnsi" w:hAnsiTheme="majorHAnsi"/>
        </w:rPr>
        <w:t>projektu</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Pr>
          <w:rFonts w:asciiTheme="majorHAnsi" w:hAnsiTheme="majorHAnsi"/>
        </w:rPr>
        <w:t>projektu</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52"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 xml:space="preserve">v souladu s požadavky obecně závazných předpisů, zejména pak v souladu s ustanovením § 152 odst. 6 zákona č. </w:t>
      </w:r>
      <w:r w:rsidR="00200D34" w:rsidRPr="00200D34">
        <w:rPr>
          <w:rFonts w:asciiTheme="majorHAnsi" w:hAnsiTheme="majorHAnsi"/>
        </w:rPr>
        <w:lastRenderedPageBreak/>
        <w:t>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52"/>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bez dalšího jako nepotřebné na svůj účet zlikvidovat, přičemž ESCO je povinen postupovat v souladu s legislativou platnou pro nakládání se státním majetkem a předat Klientovi 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7AE78205" w:rsidR="00184CCF" w:rsidRPr="00F27368" w:rsidRDefault="00D80AE4" w:rsidP="00F30234">
      <w:pPr>
        <w:pStyle w:val="Nadpis5"/>
        <w:numPr>
          <w:ilvl w:val="0"/>
          <w:numId w:val="14"/>
        </w:numPr>
        <w:ind w:left="964" w:hanging="567"/>
        <w:rPr>
          <w:rFonts w:asciiTheme="majorHAnsi" w:hAnsiTheme="majorHAnsi"/>
        </w:rPr>
      </w:pPr>
      <w:r w:rsidRPr="00267B04">
        <w:rPr>
          <w:rFonts w:asciiTheme="majorHAnsi" w:hAnsiTheme="majorHAnsi"/>
        </w:rPr>
        <w:t xml:space="preserve">vypracovat </w:t>
      </w:r>
      <w:ins w:id="53" w:author="Lucia Mešková" w:date="2024-09-02T10:47:00Z" w16du:dateUtc="2024-09-02T08:47:00Z">
        <w:r w:rsidR="00267B04" w:rsidRPr="00267B04">
          <w:rPr>
            <w:rFonts w:asciiTheme="majorHAnsi" w:hAnsiTheme="majorHAnsi"/>
          </w:rPr>
          <w:t xml:space="preserve">návrh </w:t>
        </w:r>
      </w:ins>
      <w:r w:rsidRPr="00267B04">
        <w:rPr>
          <w:rFonts w:asciiTheme="majorHAnsi" w:hAnsiTheme="majorHAnsi"/>
        </w:rPr>
        <w:t>provozní</w:t>
      </w:r>
      <w:ins w:id="54" w:author="Lucia Mešková" w:date="2024-09-02T10:47:00Z" w16du:dateUtc="2024-09-02T08:47:00Z">
        <w:r w:rsidR="00267B04" w:rsidRPr="00267B04">
          <w:rPr>
            <w:rFonts w:asciiTheme="majorHAnsi" w:hAnsiTheme="majorHAnsi"/>
          </w:rPr>
          <w:t>ho</w:t>
        </w:r>
      </w:ins>
      <w:r w:rsidRPr="00267B04">
        <w:rPr>
          <w:rFonts w:asciiTheme="majorHAnsi" w:hAnsiTheme="majorHAnsi"/>
        </w:rPr>
        <w:t xml:space="preserve"> řád</w:t>
      </w:r>
      <w:ins w:id="55" w:author="Lucia Mešková" w:date="2024-09-02T10:48:00Z" w16du:dateUtc="2024-09-02T08:48:00Z">
        <w:r w:rsidR="00267B04" w:rsidRPr="00267B04">
          <w:rPr>
            <w:rFonts w:asciiTheme="majorHAnsi" w:hAnsiTheme="majorHAnsi"/>
          </w:rPr>
          <w:t>u</w:t>
        </w:r>
      </w:ins>
      <w:r w:rsidRPr="00267B04">
        <w:rPr>
          <w:rFonts w:asciiTheme="majorHAnsi" w:hAnsiTheme="majorHAnsi"/>
        </w:rPr>
        <w:t xml:space="preserve"> a</w:t>
      </w:r>
      <w:r w:rsidRPr="00D80AE4">
        <w:rPr>
          <w:rFonts w:asciiTheme="majorHAnsi" w:hAnsiTheme="majorHAnsi"/>
        </w:rPr>
        <w:t xml:space="preserve">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0B4B0521"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CE6071C"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 xml:space="preserve">vypracovat a předat Klientovi projektovou dokumentaci skutečného provedení základních investičních </w:t>
      </w:r>
      <w:r w:rsidRPr="00267B04">
        <w:rPr>
          <w:rFonts w:asciiTheme="majorHAnsi" w:hAnsiTheme="majorHAnsi"/>
        </w:rPr>
        <w:t>opatření</w:t>
      </w:r>
      <w:r w:rsidR="008E1A6B" w:rsidRPr="00267B04">
        <w:rPr>
          <w:rFonts w:asciiTheme="majorHAnsi" w:hAnsiTheme="majorHAnsi"/>
        </w:rPr>
        <w:t xml:space="preserve"> </w:t>
      </w:r>
      <w:ins w:id="56" w:author="Lucia Mešková" w:date="2024-08-23T08:12:00Z" w16du:dateUtc="2024-08-23T06:12:00Z">
        <w:r w:rsidR="008E1A6B" w:rsidRPr="00267B04">
          <w:rPr>
            <w:rFonts w:asciiTheme="majorHAnsi" w:hAnsiTheme="majorHAnsi"/>
          </w:rPr>
          <w:t>(u opatření, která vyžadují zpracování této dokumentace)</w:t>
        </w:r>
      </w:ins>
      <w:r w:rsidRPr="00267B04">
        <w:rPr>
          <w:rFonts w:asciiTheme="majorHAnsi" w:hAnsiTheme="majorHAnsi"/>
        </w:rPr>
        <w:t>.</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5F53B52F"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w:t>
      </w:r>
      <w:r w:rsidRPr="00F27368">
        <w:rPr>
          <w:rFonts w:asciiTheme="majorHAnsi" w:hAnsiTheme="majorHAnsi"/>
        </w:rPr>
        <w:lastRenderedPageBreak/>
        <w:t>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8C7B7B">
        <w:rPr>
          <w:rFonts w:asciiTheme="majorHAnsi" w:hAnsiTheme="majorHAnsi"/>
        </w:rPr>
        <w:t>projektu</w:t>
      </w:r>
      <w:r w:rsidR="008C7B7B"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57"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57"/>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ust.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58" w:name="_Toc326522965"/>
      <w:bookmarkStart w:id="59" w:name="_Ref337650388"/>
      <w:r w:rsidRPr="00F27368">
        <w:rPr>
          <w:rFonts w:asciiTheme="majorHAnsi" w:hAnsiTheme="majorHAnsi"/>
        </w:rPr>
        <w:t>Komplexní zkoušky</w:t>
      </w:r>
      <w:bookmarkEnd w:id="58"/>
      <w:bookmarkEnd w:id="59"/>
    </w:p>
    <w:p w14:paraId="0D36B34C" w14:textId="77777777" w:rsidR="00F81353" w:rsidRPr="00F27368" w:rsidRDefault="00F81353" w:rsidP="00957080">
      <w:pPr>
        <w:pStyle w:val="Nadpis2"/>
        <w:rPr>
          <w:rFonts w:asciiTheme="majorHAnsi" w:hAnsiTheme="majorHAnsi"/>
        </w:rPr>
      </w:pPr>
      <w:bookmarkStart w:id="60"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60"/>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0A92056C" w:rsidR="00D762CD" w:rsidRPr="00F27368" w:rsidRDefault="00D762CD" w:rsidP="00957080">
      <w:pPr>
        <w:pStyle w:val="Nadpis2"/>
        <w:rPr>
          <w:rFonts w:asciiTheme="majorHAnsi" w:hAnsiTheme="majorHAnsi"/>
        </w:rPr>
      </w:pPr>
      <w:bookmarkStart w:id="61" w:name="_Ref450737274"/>
      <w:bookmarkStart w:id="62"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61"/>
      <w:r w:rsidR="00F81353" w:rsidRPr="00F27368">
        <w:rPr>
          <w:rFonts w:asciiTheme="majorHAnsi" w:hAnsiTheme="majorHAnsi"/>
        </w:rPr>
        <w:t xml:space="preserve"> </w:t>
      </w:r>
      <w:bookmarkEnd w:id="62"/>
    </w:p>
    <w:p w14:paraId="22C350AA" w14:textId="77777777" w:rsidR="00F81353" w:rsidRPr="00F27368" w:rsidRDefault="00F81353" w:rsidP="00957080">
      <w:pPr>
        <w:pStyle w:val="Nadpis2"/>
        <w:rPr>
          <w:rFonts w:asciiTheme="majorHAnsi" w:hAnsiTheme="majorHAnsi"/>
        </w:rPr>
      </w:pPr>
      <w:bookmarkStart w:id="63"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w:t>
      </w:r>
      <w:r w:rsidRPr="00F27368">
        <w:rPr>
          <w:rFonts w:asciiTheme="majorHAnsi" w:hAnsiTheme="majorHAnsi"/>
        </w:rPr>
        <w:lastRenderedPageBreak/>
        <w:t xml:space="preserve">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63"/>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64" w:name="_Toc326522966"/>
      <w:bookmarkStart w:id="65" w:name="_Ref450736305"/>
      <w:r w:rsidRPr="00F27368">
        <w:rPr>
          <w:rFonts w:asciiTheme="majorHAnsi" w:hAnsiTheme="majorHAnsi"/>
        </w:rPr>
        <w:t>Předání</w:t>
      </w:r>
      <w:bookmarkEnd w:id="64"/>
      <w:bookmarkEnd w:id="65"/>
    </w:p>
    <w:p w14:paraId="5541BC76" w14:textId="65656E81" w:rsidR="00F81353" w:rsidRPr="00F27368" w:rsidRDefault="00F81353" w:rsidP="00957080">
      <w:pPr>
        <w:pStyle w:val="Nadpis2"/>
        <w:rPr>
          <w:rFonts w:asciiTheme="majorHAnsi" w:hAnsiTheme="majorHAnsi"/>
        </w:rPr>
      </w:pPr>
      <w:bookmarkStart w:id="66" w:name="_Ref152047694"/>
      <w:bookmarkStart w:id="67"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66"/>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67"/>
    </w:p>
    <w:p w14:paraId="55E7DA40" w14:textId="77777777" w:rsidR="00F81353" w:rsidRPr="00F27368" w:rsidRDefault="00F81353" w:rsidP="00957080">
      <w:pPr>
        <w:pStyle w:val="Nadpis2"/>
        <w:rPr>
          <w:rFonts w:asciiTheme="majorHAnsi" w:hAnsiTheme="majorHAnsi"/>
        </w:rPr>
      </w:pPr>
      <w:bookmarkStart w:id="68"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68"/>
    </w:p>
    <w:p w14:paraId="3AACABDB" w14:textId="77777777" w:rsidR="000629C5" w:rsidRPr="00F27368" w:rsidRDefault="00F81353" w:rsidP="00957080">
      <w:pPr>
        <w:pStyle w:val="Nadpis2"/>
        <w:rPr>
          <w:rFonts w:asciiTheme="majorHAnsi" w:hAnsiTheme="majorHAnsi"/>
        </w:rPr>
      </w:pPr>
      <w:bookmarkStart w:id="69"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69"/>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Default="00F81353" w:rsidP="00957080">
      <w:pPr>
        <w:pStyle w:val="Nadpis2"/>
        <w:rPr>
          <w:ins w:id="70" w:author="David Kudýn" w:date="2024-07-04T14:43:00Z"/>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65BB4DD2" w14:textId="77777777" w:rsidR="00E238F3" w:rsidRPr="00AB46BC" w:rsidRDefault="00E238F3" w:rsidP="0050481C">
      <w:pPr>
        <w:pStyle w:val="Nadpis2"/>
        <w:rPr>
          <w:ins w:id="71" w:author="David Kudýn" w:date="2024-07-04T14:43:00Z"/>
          <w:rFonts w:ascii="Cambria" w:hAnsi="Cambria"/>
        </w:rPr>
      </w:pPr>
      <w:ins w:id="72" w:author="David Kudýn" w:date="2024-07-04T14:43:00Z">
        <w:r w:rsidRPr="00AB46BC">
          <w:rPr>
            <w:rFonts w:ascii="Cambria" w:hAnsi="Cambria"/>
          </w:rPr>
          <w:t>Nepřevezme-li Klient základní investiční opatření, ač je k tomu povinen: </w:t>
        </w:r>
      </w:ins>
    </w:p>
    <w:p w14:paraId="5DA56D38" w14:textId="77777777" w:rsidR="00E238F3" w:rsidRPr="00C0719F" w:rsidRDefault="00E238F3" w:rsidP="0050481C">
      <w:pPr>
        <w:pStyle w:val="Nadpis3"/>
        <w:numPr>
          <w:ilvl w:val="2"/>
          <w:numId w:val="78"/>
        </w:numPr>
        <w:spacing w:before="120"/>
        <w:ind w:left="993" w:hanging="567"/>
        <w:rPr>
          <w:ins w:id="73" w:author="David Kudýn" w:date="2024-07-04T14:43:00Z"/>
          <w:rFonts w:ascii="Cambria" w:hAnsi="Cambria"/>
        </w:rPr>
      </w:pPr>
      <w:ins w:id="74" w:author="David Kudýn" w:date="2024-07-04T14:43:00Z">
        <w:r w:rsidRPr="00C0719F">
          <w:rPr>
            <w:rFonts w:ascii="Cambria" w:hAnsi="Cambria"/>
          </w:rPr>
          <w:t>končí doba pro provedení základních opatření a </w:t>
        </w:r>
      </w:ins>
    </w:p>
    <w:p w14:paraId="2E5BE7D1" w14:textId="77777777" w:rsidR="00E238F3" w:rsidRPr="00C0719F" w:rsidRDefault="00E238F3" w:rsidP="0050481C">
      <w:pPr>
        <w:pStyle w:val="Nadpis3"/>
        <w:numPr>
          <w:ilvl w:val="2"/>
          <w:numId w:val="78"/>
        </w:numPr>
        <w:spacing w:before="120"/>
        <w:ind w:left="993" w:hanging="567"/>
        <w:rPr>
          <w:ins w:id="75" w:author="David Kudýn" w:date="2024-07-04T14:43:00Z"/>
          <w:rFonts w:ascii="Cambria" w:hAnsi="Cambria"/>
        </w:rPr>
      </w:pPr>
      <w:ins w:id="76" w:author="David Kudýn" w:date="2024-07-04T14:43:00Z">
        <w:r w:rsidRPr="00C0719F">
          <w:rPr>
            <w:rFonts w:ascii="Cambria" w:hAnsi="Cambria"/>
          </w:rPr>
          <w:t>začíná plynout doba splatnosti a; </w:t>
        </w:r>
      </w:ins>
    </w:p>
    <w:p w14:paraId="16D91B0A" w14:textId="77777777" w:rsidR="00E238F3" w:rsidRPr="00C0719F" w:rsidRDefault="00E238F3" w:rsidP="0050481C">
      <w:pPr>
        <w:pStyle w:val="Nadpis3"/>
        <w:numPr>
          <w:ilvl w:val="2"/>
          <w:numId w:val="78"/>
        </w:numPr>
        <w:spacing w:before="120"/>
        <w:ind w:left="993" w:hanging="567"/>
        <w:rPr>
          <w:ins w:id="77" w:author="David Kudýn" w:date="2024-07-04T14:43:00Z"/>
          <w:rFonts w:ascii="Cambria" w:hAnsi="Cambria"/>
        </w:rPr>
      </w:pPr>
      <w:ins w:id="78" w:author="David Kudýn" w:date="2024-07-04T14:43:00Z">
        <w:r w:rsidRPr="00C0719F">
          <w:rPr>
            <w:rFonts w:ascii="Cambria" w:hAnsi="Cambria"/>
          </w:rPr>
          <w:t>začíná plynout záruční doba a; </w:t>
        </w:r>
      </w:ins>
    </w:p>
    <w:p w14:paraId="21EF0781" w14:textId="0B36A49E" w:rsidR="00E238F3" w:rsidRPr="00C0719F" w:rsidRDefault="00E238F3" w:rsidP="0050481C">
      <w:pPr>
        <w:pStyle w:val="Nadpis3"/>
        <w:numPr>
          <w:ilvl w:val="2"/>
          <w:numId w:val="78"/>
        </w:numPr>
        <w:spacing w:before="120"/>
        <w:ind w:left="993" w:hanging="567"/>
        <w:rPr>
          <w:ins w:id="79" w:author="David Kudýn" w:date="2024-07-04T14:43:00Z"/>
          <w:rFonts w:ascii="Cambria" w:hAnsi="Cambria"/>
        </w:rPr>
      </w:pPr>
      <w:ins w:id="80" w:author="David Kudýn" w:date="2024-07-04T14:43:00Z">
        <w:r w:rsidRPr="00C0719F">
          <w:rPr>
            <w:rFonts w:ascii="Cambria" w:hAnsi="Cambria"/>
          </w:rPr>
          <w:t>ESCO je oprávněna vystavit fakturu na zaplacení ceny za provedení základních opatření; a</w:t>
        </w:r>
      </w:ins>
    </w:p>
    <w:p w14:paraId="4526FA17" w14:textId="12AE72C9" w:rsidR="00E238F3" w:rsidRPr="00C0719F" w:rsidRDefault="00E238F3" w:rsidP="0050481C">
      <w:pPr>
        <w:pStyle w:val="Nadpis3"/>
        <w:numPr>
          <w:ilvl w:val="2"/>
          <w:numId w:val="78"/>
        </w:numPr>
        <w:spacing w:before="120"/>
        <w:ind w:left="993" w:hanging="567"/>
        <w:rPr>
          <w:rFonts w:ascii="Cambria" w:hAnsi="Cambria"/>
        </w:rPr>
      </w:pPr>
      <w:ins w:id="81" w:author="David Kudýn" w:date="2024-07-04T14:43:00Z">
        <w:r w:rsidRPr="00C0719F">
          <w:rPr>
            <w:rFonts w:ascii="Cambria" w:hAnsi="Cambria"/>
          </w:rPr>
          <w:t>přechází na Klienta nebezpečí škody na základních investičních opatřeních. </w:t>
        </w:r>
      </w:ins>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82" w:name="_Toc326522967"/>
      <w:bookmarkStart w:id="83" w:name="_Ref450731554"/>
      <w:bookmarkStart w:id="84" w:name="_Ref452526724"/>
      <w:bookmarkStart w:id="85" w:name="_Ref115429854"/>
      <w:r w:rsidRPr="00F27368">
        <w:rPr>
          <w:rFonts w:asciiTheme="majorHAnsi" w:hAnsiTheme="majorHAnsi"/>
        </w:rPr>
        <w:t>Záruka za jakost</w:t>
      </w:r>
      <w:bookmarkEnd w:id="82"/>
      <w:bookmarkEnd w:id="83"/>
      <w:bookmarkEnd w:id="84"/>
      <w:bookmarkEnd w:id="85"/>
    </w:p>
    <w:p w14:paraId="6A0E5016" w14:textId="77777777" w:rsidR="00F81353" w:rsidRPr="00023C74" w:rsidRDefault="00F81353" w:rsidP="00957080">
      <w:pPr>
        <w:pStyle w:val="Nadpis2"/>
        <w:rPr>
          <w:rFonts w:asciiTheme="majorHAnsi" w:hAnsiTheme="majorHAnsi"/>
        </w:rPr>
      </w:pPr>
      <w:bookmarkStart w:id="86" w:name="_Ref330840789"/>
      <w:bookmarkStart w:id="87"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86"/>
      <w:r w:rsidRPr="00023C74">
        <w:rPr>
          <w:rFonts w:asciiTheme="majorHAnsi" w:hAnsiTheme="majorHAnsi"/>
        </w:rPr>
        <w:t xml:space="preserve"> </w:t>
      </w:r>
      <w:bookmarkEnd w:id="87"/>
    </w:p>
    <w:p w14:paraId="422346EA" w14:textId="5B2E424D" w:rsidR="00D63504" w:rsidRPr="00023C74" w:rsidRDefault="00043408" w:rsidP="00F30234">
      <w:pPr>
        <w:pStyle w:val="Nadpis5"/>
        <w:numPr>
          <w:ilvl w:val="0"/>
          <w:numId w:val="16"/>
        </w:numPr>
        <w:ind w:left="964" w:hanging="567"/>
        <w:rPr>
          <w:rFonts w:asciiTheme="majorHAnsi" w:hAnsiTheme="majorHAnsi"/>
        </w:rPr>
      </w:pPr>
      <w:bookmarkStart w:id="88" w:name="_Ref115429850"/>
      <w:r w:rsidRPr="00023C74">
        <w:rPr>
          <w:rFonts w:asciiTheme="majorHAnsi" w:hAnsiTheme="majorHAnsi"/>
        </w:rPr>
        <w:t xml:space="preserve">minimálně </w:t>
      </w:r>
      <w:r w:rsidR="0096625F" w:rsidRPr="00023C74">
        <w:rPr>
          <w:rFonts w:asciiTheme="majorHAnsi" w:hAnsiTheme="majorHAnsi"/>
        </w:rPr>
        <w:t>[</w:t>
      </w:r>
      <w:ins w:id="89" w:author="David Kudýn" w:date="2024-07-04T14:44:00Z">
        <w:r w:rsidR="00E238F3">
          <w:rPr>
            <w:rFonts w:asciiTheme="majorHAnsi" w:hAnsiTheme="majorHAnsi"/>
          </w:rPr>
          <w:t>24</w:t>
        </w:r>
      </w:ins>
      <w:del w:id="90" w:author="David Kudýn" w:date="2024-07-04T14:44:00Z">
        <w:r w:rsidR="009C0A7E" w:rsidRPr="00023C74" w:rsidDel="00E238F3">
          <w:rPr>
            <w:rFonts w:asciiTheme="majorHAnsi" w:hAnsiTheme="majorHAnsi"/>
          </w:rPr>
          <w:delText>36</w:delText>
        </w:r>
      </w:del>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88"/>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6AA9591B" w14:textId="174371EA" w:rsidR="008E1A6B" w:rsidRPr="00F27368" w:rsidRDefault="008E1A6B" w:rsidP="008E1A6B">
      <w:pPr>
        <w:ind w:left="426"/>
        <w:rPr>
          <w:rFonts w:asciiTheme="majorHAnsi" w:hAnsiTheme="majorHAnsi"/>
        </w:rPr>
      </w:pPr>
      <w:ins w:id="91" w:author="Lucia Mešková" w:date="2024-08-23T08:13:00Z" w16du:dateUtc="2024-08-23T06:13:00Z">
        <w:r w:rsidRPr="00267B04">
          <w:rPr>
            <w:rFonts w:asciiTheme="majorHAnsi" w:hAnsiTheme="majorHAnsi"/>
          </w:rPr>
          <w:t>Na speciální stavební konstrukce a práce, výrobky, komponenty, stroje nebo technologická zařízení zabudovaná do stavby, na které jejich výrobce nebo dodavatel poskytuje záruční dobu jinou, se vztahuje tato záruční doba. Tyto záruky platí za podmínek uvedených v platných záručních listech příslušných dodavatelů.</w:t>
        </w:r>
      </w:ins>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471F853A"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ins w:id="92" w:author="David Kudýn" w:date="2024-07-04T14:45:00Z">
        <w:r w:rsidR="00E238F3" w:rsidRPr="00AB46BC">
          <w:rPr>
            <w:rStyle w:val="normaltextrun"/>
            <w:rFonts w:ascii="Cambria" w:hAnsi="Cambria"/>
            <w:szCs w:val="22"/>
            <w:shd w:val="clear" w:color="auto" w:fill="FFFFFF"/>
          </w:rPr>
          <w:t>, nejdéle však po dobu trvání garance.</w:t>
        </w:r>
      </w:ins>
      <w:del w:id="93" w:author="David Kudýn" w:date="2024-07-04T14:45:00Z">
        <w:r w:rsidRPr="00F27368" w:rsidDel="00E238F3">
          <w:rPr>
            <w:rFonts w:asciiTheme="majorHAnsi" w:hAnsiTheme="majorHAnsi"/>
          </w:rPr>
          <w:delText>.</w:delText>
        </w:r>
      </w:del>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5E8B4BA4"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lastRenderedPageBreak/>
        <w:t xml:space="preserve">jestliže vada byla způsobena nedodržením </w:t>
      </w:r>
      <w:r w:rsidRPr="00267B04">
        <w:rPr>
          <w:rFonts w:asciiTheme="majorHAnsi" w:hAnsiTheme="majorHAnsi"/>
        </w:rPr>
        <w:t>pokynu</w:t>
      </w:r>
      <w:ins w:id="94" w:author="Lucia Mešková" w:date="2024-08-23T09:24:00Z" w16du:dateUtc="2024-08-23T07:24:00Z">
        <w:r w:rsidR="00774333" w:rsidRPr="00267B04">
          <w:rPr>
            <w:rFonts w:asciiTheme="majorHAnsi" w:hAnsiTheme="majorHAnsi"/>
          </w:rPr>
          <w:t xml:space="preserve"> ESCO</w:t>
        </w:r>
      </w:ins>
      <w:r w:rsidRPr="00267B04">
        <w:rPr>
          <w:rFonts w:asciiTheme="majorHAnsi" w:hAnsiTheme="majorHAnsi"/>
        </w:rPr>
        <w:t xml:space="preserve"> </w:t>
      </w:r>
      <w:r w:rsidR="009D46C2" w:rsidRPr="00267B04">
        <w:rPr>
          <w:rFonts w:asciiTheme="majorHAnsi" w:hAnsiTheme="majorHAnsi"/>
        </w:rPr>
        <w:t xml:space="preserve">ze strany </w:t>
      </w:r>
      <w:del w:id="95" w:author="Lucia Mešková" w:date="2024-08-23T09:24:00Z" w16du:dateUtc="2024-08-23T07:24:00Z">
        <w:r w:rsidR="009D46C2" w:rsidRPr="00267B04" w:rsidDel="00774333">
          <w:rPr>
            <w:rFonts w:asciiTheme="majorHAnsi" w:hAnsiTheme="majorHAnsi"/>
          </w:rPr>
          <w:delText xml:space="preserve">ESCO </w:delText>
        </w:r>
      </w:del>
      <w:ins w:id="96" w:author="Lucia Mešková" w:date="2024-08-23T09:24:00Z" w16du:dateUtc="2024-08-23T07:24:00Z">
        <w:r w:rsidR="00774333" w:rsidRPr="00267B04">
          <w:rPr>
            <w:rFonts w:asciiTheme="majorHAnsi" w:hAnsiTheme="majorHAnsi"/>
          </w:rPr>
          <w:t xml:space="preserve">Klienta </w:t>
        </w:r>
      </w:ins>
      <w:r w:rsidRPr="00267B04">
        <w:rPr>
          <w:rFonts w:asciiTheme="majorHAnsi" w:hAnsiTheme="majorHAnsi"/>
        </w:rPr>
        <w:t>nebo</w:t>
      </w:r>
      <w:r w:rsidRPr="00F27368">
        <w:rPr>
          <w:rFonts w:asciiTheme="majorHAnsi" w:hAnsiTheme="majorHAnsi"/>
        </w:rPr>
        <w:t xml:space="preserve">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77777777" w:rsidR="00070F67" w:rsidRPr="00F27368" w:rsidRDefault="00F81353" w:rsidP="00957080">
      <w:pPr>
        <w:pStyle w:val="Nadpis2"/>
        <w:rPr>
          <w:rFonts w:asciiTheme="majorHAnsi" w:hAnsiTheme="majorHAnsi"/>
        </w:rPr>
      </w:pPr>
      <w:bookmarkStart w:id="97"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75799C" w:rsidRPr="00F27368">
        <w:rPr>
          <w:rFonts w:asciiTheme="majorHAnsi" w:hAnsiTheme="majorHAnsi"/>
        </w:rPr>
        <w:t>_</w:t>
      </w:r>
      <w:r w:rsidR="001C7BA1" w:rsidRPr="00F27368">
        <w:rPr>
          <w:rFonts w:asciiTheme="majorHAnsi" w:hAnsiTheme="majorHAnsi"/>
        </w:rPr>
        <w:t>5</w:t>
      </w:r>
      <w:r w:rsidR="0075799C" w:rsidRPr="00F27368">
        <w:rPr>
          <w:rFonts w:asciiTheme="majorHAnsi" w:hAnsiTheme="majorHAnsi"/>
        </w:rPr>
        <w:t>_</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97"/>
    </w:p>
    <w:p w14:paraId="10B1629E" w14:textId="546CA2E1"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B4A08F5" w:rsidR="00D11E85" w:rsidRPr="00F27368" w:rsidRDefault="00D11E85" w:rsidP="0062678C">
      <w:pPr>
        <w:pStyle w:val="Nadpis2"/>
        <w:rPr>
          <w:rFonts w:asciiTheme="majorHAnsi" w:hAnsiTheme="majorHAnsi"/>
        </w:rPr>
      </w:pPr>
      <w:bookmarkStart w:id="98"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98"/>
      <w:r w:rsidR="000C4737" w:rsidRPr="00F27368">
        <w:rPr>
          <w:rFonts w:asciiTheme="majorHAnsi" w:hAnsiTheme="majorHAnsi"/>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0A47608B" w:rsidR="008F194C" w:rsidRPr="00F27368" w:rsidDel="00E238F3" w:rsidRDefault="00DF664A">
      <w:pPr>
        <w:pStyle w:val="Nadpis2"/>
        <w:rPr>
          <w:del w:id="99" w:author="David Kudýn" w:date="2024-07-04T14:45:00Z"/>
          <w:rFonts w:asciiTheme="majorHAnsi" w:hAnsiTheme="majorHAnsi"/>
        </w:rPr>
      </w:pPr>
      <w:bookmarkStart w:id="100" w:name="_Hlk121471625"/>
      <w:del w:id="101" w:author="David Kudýn" w:date="2024-07-04T14:45:00Z">
        <w:r w:rsidDel="00E238F3">
          <w:rPr>
            <w:rFonts w:asciiTheme="majorHAnsi" w:hAnsiTheme="majorHAnsi"/>
          </w:rPr>
          <w:delText>V</w:delText>
        </w:r>
        <w:r w:rsidRPr="00DF664A" w:rsidDel="00E238F3">
          <w:rPr>
            <w:rFonts w:asciiTheme="majorHAnsi" w:hAnsiTheme="majorHAnsi"/>
          </w:rPr>
          <w:delText xml:space="preserve"> průběhu </w:delText>
        </w:r>
        <w:r w:rsidDel="00E238F3">
          <w:rPr>
            <w:rFonts w:asciiTheme="majorHAnsi" w:hAnsiTheme="majorHAnsi"/>
          </w:rPr>
          <w:delText>záručn</w:delText>
        </w:r>
        <w:r w:rsidR="008136AD" w:rsidDel="00E238F3">
          <w:rPr>
            <w:rFonts w:asciiTheme="majorHAnsi" w:hAnsiTheme="majorHAnsi"/>
          </w:rPr>
          <w:delText xml:space="preserve">í </w:delText>
        </w:r>
        <w:r w:rsidDel="00E238F3">
          <w:rPr>
            <w:rFonts w:asciiTheme="majorHAnsi" w:hAnsiTheme="majorHAnsi"/>
          </w:rPr>
          <w:delText xml:space="preserve">doby na technologické zařízení dle </w:delText>
        </w:r>
        <w:r w:rsidDel="00E238F3">
          <w:rPr>
            <w:rFonts w:asciiTheme="majorHAnsi" w:hAnsiTheme="majorHAnsi"/>
            <w:bCs w:val="0"/>
            <w:iCs w:val="0"/>
          </w:rPr>
          <w:fldChar w:fldCharType="begin"/>
        </w:r>
        <w:r w:rsidDel="00E238F3">
          <w:rPr>
            <w:rFonts w:asciiTheme="majorHAnsi" w:hAnsiTheme="majorHAnsi"/>
          </w:rPr>
          <w:delInstrText xml:space="preserve"> REF _Ref330840789 \w \h </w:delInstrText>
        </w:r>
        <w:r w:rsidDel="00E238F3">
          <w:rPr>
            <w:rFonts w:asciiTheme="majorHAnsi" w:hAnsiTheme="majorHAnsi"/>
            <w:bCs w:val="0"/>
            <w:iCs w:val="0"/>
          </w:rPr>
        </w:r>
        <w:r w:rsidDel="00E238F3">
          <w:rPr>
            <w:rFonts w:asciiTheme="majorHAnsi" w:hAnsiTheme="majorHAnsi"/>
            <w:bCs w:val="0"/>
            <w:iCs w:val="0"/>
          </w:rPr>
          <w:fldChar w:fldCharType="separate"/>
        </w:r>
        <w:r w:rsidR="00B24CBE" w:rsidDel="00E238F3">
          <w:rPr>
            <w:rFonts w:asciiTheme="majorHAnsi" w:hAnsiTheme="majorHAnsi"/>
          </w:rPr>
          <w:delText>Článek 9.1</w:delText>
        </w:r>
        <w:r w:rsidDel="00E238F3">
          <w:rPr>
            <w:rFonts w:asciiTheme="majorHAnsi" w:hAnsiTheme="majorHAnsi"/>
            <w:bCs w:val="0"/>
            <w:iCs w:val="0"/>
          </w:rPr>
          <w:fldChar w:fldCharType="end"/>
        </w:r>
        <w:r w:rsidDel="00E238F3">
          <w:rPr>
            <w:rFonts w:asciiTheme="majorHAnsi" w:hAnsiTheme="majorHAnsi"/>
          </w:rPr>
          <w:delText xml:space="preserve"> písm. </w:delText>
        </w:r>
        <w:r w:rsidDel="00E238F3">
          <w:rPr>
            <w:rFonts w:asciiTheme="majorHAnsi" w:hAnsiTheme="majorHAnsi"/>
            <w:bCs w:val="0"/>
            <w:iCs w:val="0"/>
          </w:rPr>
          <w:fldChar w:fldCharType="begin"/>
        </w:r>
        <w:r w:rsidDel="00E238F3">
          <w:rPr>
            <w:rFonts w:asciiTheme="majorHAnsi" w:hAnsiTheme="majorHAnsi"/>
          </w:rPr>
          <w:delInstrText xml:space="preserve"> REF _Ref115429850 \w \h </w:delInstrText>
        </w:r>
        <w:r w:rsidDel="00E238F3">
          <w:rPr>
            <w:rFonts w:asciiTheme="majorHAnsi" w:hAnsiTheme="majorHAnsi"/>
            <w:bCs w:val="0"/>
            <w:iCs w:val="0"/>
          </w:rPr>
        </w:r>
        <w:r w:rsidDel="00E238F3">
          <w:rPr>
            <w:rFonts w:asciiTheme="majorHAnsi" w:hAnsiTheme="majorHAnsi"/>
            <w:bCs w:val="0"/>
            <w:iCs w:val="0"/>
          </w:rPr>
          <w:fldChar w:fldCharType="separate"/>
        </w:r>
        <w:r w:rsidR="00B24CBE" w:rsidDel="00E238F3">
          <w:rPr>
            <w:rFonts w:asciiTheme="majorHAnsi" w:hAnsiTheme="majorHAnsi"/>
          </w:rPr>
          <w:delText>a)</w:delText>
        </w:r>
        <w:r w:rsidDel="00E238F3">
          <w:rPr>
            <w:rFonts w:asciiTheme="majorHAnsi" w:hAnsiTheme="majorHAnsi"/>
            <w:bCs w:val="0"/>
            <w:iCs w:val="0"/>
          </w:rPr>
          <w:fldChar w:fldCharType="end"/>
        </w:r>
        <w:r w:rsidDel="00E238F3">
          <w:rPr>
            <w:rFonts w:asciiTheme="majorHAnsi" w:hAnsiTheme="majorHAnsi"/>
          </w:rPr>
          <w:delText xml:space="preserve"> této smlouvy se ESCO ve vztahu k instalovaným technologickým zařízením zavazuje vyko</w:delText>
        </w:r>
        <w:r w:rsidR="008F194C" w:rsidDel="00E238F3">
          <w:rPr>
            <w:rFonts w:asciiTheme="majorHAnsi" w:hAnsiTheme="majorHAnsi"/>
          </w:rPr>
          <w:delText xml:space="preserve">nat </w:delText>
        </w:r>
        <w:r w:rsidR="00CE46F0" w:rsidDel="00E238F3">
          <w:rPr>
            <w:rFonts w:asciiTheme="majorHAnsi" w:hAnsiTheme="majorHAnsi"/>
          </w:rPr>
          <w:delText>všechny</w:delText>
        </w:r>
        <w:r w:rsidR="008F194C" w:rsidDel="00E238F3">
          <w:rPr>
            <w:rFonts w:asciiTheme="majorHAnsi" w:hAnsiTheme="majorHAnsi"/>
          </w:rPr>
          <w:delText xml:space="preserve"> </w:delText>
        </w:r>
        <w:r w:rsidR="008F194C" w:rsidRPr="008F194C" w:rsidDel="00E238F3">
          <w:rPr>
            <w:rFonts w:asciiTheme="majorHAnsi" w:hAnsiTheme="majorHAnsi"/>
          </w:rPr>
          <w:delText xml:space="preserve">servisní prohlídky </w:delText>
        </w:r>
        <w:r w:rsidR="00CE46F0" w:rsidDel="00E238F3">
          <w:rPr>
            <w:rFonts w:asciiTheme="majorHAnsi" w:hAnsiTheme="majorHAnsi"/>
          </w:rPr>
          <w:delText>a</w:delText>
        </w:r>
        <w:r w:rsidR="008F194C" w:rsidDel="00E238F3">
          <w:rPr>
            <w:rFonts w:asciiTheme="majorHAnsi" w:hAnsiTheme="majorHAnsi"/>
          </w:rPr>
          <w:delText xml:space="preserve"> revize </w:delText>
        </w:r>
        <w:r w:rsidR="008F194C" w:rsidRPr="008F194C" w:rsidDel="00E238F3">
          <w:rPr>
            <w:rFonts w:asciiTheme="majorHAnsi" w:hAnsiTheme="majorHAnsi"/>
          </w:rPr>
          <w:delText>v souladu s požadavky výrobce dodané technologie</w:delText>
        </w:r>
        <w:r w:rsidR="008F194C" w:rsidDel="00E238F3">
          <w:rPr>
            <w:rFonts w:asciiTheme="majorHAnsi" w:hAnsiTheme="majorHAnsi"/>
          </w:rPr>
          <w:delText xml:space="preserve"> nebo dle </w:delText>
        </w:r>
        <w:r w:rsidR="008F194C" w:rsidRPr="00F27368" w:rsidDel="00E238F3">
          <w:rPr>
            <w:rFonts w:asciiTheme="majorHAnsi" w:hAnsiTheme="majorHAnsi"/>
          </w:rPr>
          <w:delText xml:space="preserve">příslušných </w:delText>
        </w:r>
        <w:r w:rsidR="008F194C" w:rsidDel="00E238F3">
          <w:rPr>
            <w:rFonts w:asciiTheme="majorHAnsi" w:hAnsiTheme="majorHAnsi"/>
          </w:rPr>
          <w:delText>právních předpis</w:delText>
        </w:r>
        <w:r w:rsidR="008F194C" w:rsidRPr="00F27368" w:rsidDel="00E238F3">
          <w:rPr>
            <w:rFonts w:asciiTheme="majorHAnsi" w:hAnsiTheme="majorHAnsi"/>
          </w:rPr>
          <w:delText>ů</w:delText>
        </w:r>
        <w:r w:rsidR="008F194C" w:rsidDel="00E238F3">
          <w:rPr>
            <w:rFonts w:asciiTheme="majorHAnsi" w:hAnsiTheme="majorHAnsi"/>
          </w:rPr>
          <w:delText xml:space="preserve">, </w:delText>
        </w:r>
        <w:r w:rsidR="00CE46F0" w:rsidDel="00E238F3">
          <w:rPr>
            <w:rFonts w:asciiTheme="majorHAnsi" w:hAnsiTheme="majorHAnsi"/>
          </w:rPr>
          <w:delText>přičemž</w:delText>
        </w:r>
        <w:r w:rsidR="008F194C" w:rsidDel="00E238F3">
          <w:rPr>
            <w:rFonts w:asciiTheme="majorHAnsi" w:hAnsiTheme="majorHAnsi"/>
          </w:rPr>
          <w:delText xml:space="preserve"> cena za jejich</w:delText>
        </w:r>
        <w:r w:rsidR="008D3367" w:rsidDel="00E238F3">
          <w:rPr>
            <w:rFonts w:asciiTheme="majorHAnsi" w:hAnsiTheme="majorHAnsi"/>
          </w:rPr>
          <w:delText xml:space="preserve"> provedení je zahrnuta v ceně dle </w:delText>
        </w:r>
        <w:r w:rsidR="008D3367" w:rsidDel="00E238F3">
          <w:rPr>
            <w:rFonts w:asciiTheme="majorHAnsi" w:hAnsiTheme="majorHAnsi"/>
            <w:bCs w:val="0"/>
            <w:iCs w:val="0"/>
          </w:rPr>
          <w:fldChar w:fldCharType="begin"/>
        </w:r>
        <w:r w:rsidR="008D3367" w:rsidDel="00E238F3">
          <w:rPr>
            <w:rFonts w:asciiTheme="majorHAnsi" w:hAnsiTheme="majorHAnsi"/>
          </w:rPr>
          <w:delInstrText xml:space="preserve"> REF _Ref115430142 \r \h </w:delInstrText>
        </w:r>
        <w:r w:rsidR="008D3367" w:rsidDel="00E238F3">
          <w:rPr>
            <w:rFonts w:asciiTheme="majorHAnsi" w:hAnsiTheme="majorHAnsi"/>
            <w:bCs w:val="0"/>
            <w:iCs w:val="0"/>
          </w:rPr>
        </w:r>
        <w:r w:rsidR="008D3367" w:rsidDel="00E238F3">
          <w:rPr>
            <w:rFonts w:asciiTheme="majorHAnsi" w:hAnsiTheme="majorHAnsi"/>
            <w:bCs w:val="0"/>
            <w:iCs w:val="0"/>
          </w:rPr>
          <w:fldChar w:fldCharType="separate"/>
        </w:r>
        <w:r w:rsidR="00B24CBE" w:rsidDel="00E238F3">
          <w:rPr>
            <w:rFonts w:asciiTheme="majorHAnsi" w:hAnsiTheme="majorHAnsi"/>
          </w:rPr>
          <w:delText>Článek 19.1</w:delText>
        </w:r>
        <w:r w:rsidR="008D3367" w:rsidDel="00E238F3">
          <w:rPr>
            <w:rFonts w:asciiTheme="majorHAnsi" w:hAnsiTheme="majorHAnsi"/>
            <w:bCs w:val="0"/>
            <w:iCs w:val="0"/>
          </w:rPr>
          <w:fldChar w:fldCharType="end"/>
        </w:r>
        <w:r w:rsidR="0036780E" w:rsidDel="00E238F3">
          <w:rPr>
            <w:rFonts w:asciiTheme="majorHAnsi" w:hAnsiTheme="majorHAnsi"/>
          </w:rPr>
          <w:delText xml:space="preserve"> této smlouvy.</w:delText>
        </w:r>
      </w:del>
    </w:p>
    <w:bookmarkEnd w:id="100"/>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lastRenderedPageBreak/>
        <w:br/>
      </w:r>
      <w:bookmarkStart w:id="102" w:name="_Toc326522968"/>
      <w:r w:rsidRPr="00F27368">
        <w:rPr>
          <w:rFonts w:asciiTheme="majorHAnsi" w:hAnsiTheme="majorHAnsi"/>
        </w:rPr>
        <w:t>Základní prostá opatření</w:t>
      </w:r>
      <w:bookmarkEnd w:id="102"/>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74B176A9" w:rsidR="00236040" w:rsidRPr="00236040" w:rsidRDefault="00461C1A" w:rsidP="00236040">
      <w:pPr>
        <w:pStyle w:val="Nadpis2"/>
        <w:rPr>
          <w:rFonts w:asciiTheme="majorHAnsi" w:hAnsiTheme="majorHAnsi"/>
        </w:rPr>
      </w:pPr>
      <w:r w:rsidRPr="00586DB0">
        <w:rPr>
          <w:rFonts w:asciiTheme="majorHAnsi" w:hAnsiTheme="majorHAnsi"/>
        </w:rPr>
        <w:t xml:space="preserve">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w:t>
      </w:r>
      <w:r w:rsidRPr="00267B04">
        <w:rPr>
          <w:rFonts w:asciiTheme="majorHAnsi" w:hAnsiTheme="majorHAnsi"/>
        </w:rPr>
        <w:t>přílohy č. </w:t>
      </w:r>
      <w:del w:id="103" w:author="Lucia Mešková" w:date="2024-08-23T08:51:00Z" w16du:dateUtc="2024-08-23T06:51:00Z">
        <w:r w:rsidR="005303CE" w:rsidRPr="00267B04" w:rsidDel="00F53798">
          <w:rPr>
            <w:rFonts w:asciiTheme="majorHAnsi" w:hAnsiTheme="majorHAnsi"/>
          </w:rPr>
          <w:delText>2</w:delText>
        </w:r>
      </w:del>
      <w:ins w:id="104" w:author="Lucia Mešková" w:date="2024-08-23T08:51:00Z" w16du:dateUtc="2024-08-23T06:51:00Z">
        <w:r w:rsidR="00F53798" w:rsidRPr="00267B04">
          <w:rPr>
            <w:rFonts w:asciiTheme="majorHAnsi" w:hAnsiTheme="majorHAnsi"/>
          </w:rPr>
          <w:t>6</w:t>
        </w:r>
      </w:ins>
      <w:r w:rsidR="00F81353" w:rsidRPr="00267B04">
        <w:rPr>
          <w:rFonts w:asciiTheme="majorHAnsi" w:hAnsiTheme="majorHAnsi"/>
        </w:rPr>
        <w:t xml:space="preserve">. </w:t>
      </w:r>
      <w:r w:rsidR="00236040" w:rsidRPr="00267B04">
        <w:rPr>
          <w:rFonts w:asciiTheme="majorHAnsi" w:hAnsiTheme="majorHAnsi"/>
        </w:rPr>
        <w:t>To</w:t>
      </w:r>
      <w:r w:rsidR="00236040" w:rsidRPr="00236040">
        <w:rPr>
          <w:rFonts w:asciiTheme="majorHAnsi" w:hAnsiTheme="majorHAnsi"/>
        </w:rPr>
        <w:t xml:space="preserve">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105"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106" w:name="_Ref152647926"/>
      <w:bookmarkEnd w:id="105"/>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107" w:name="_Ref330840887"/>
      <w:r w:rsidRPr="00F27368">
        <w:rPr>
          <w:rFonts w:asciiTheme="majorHAnsi" w:hAnsiTheme="majorHAnsi"/>
        </w:rPr>
        <w:t>Klient se zavazuje, že po dobu poskytování garance:</w:t>
      </w:r>
      <w:bookmarkEnd w:id="107"/>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108" w:name="_Ref330840903"/>
      <w:r w:rsidRPr="00F27368">
        <w:rPr>
          <w:rFonts w:asciiTheme="majorHAnsi" w:hAnsiTheme="majorHAnsi"/>
        </w:rPr>
        <w:t>bude provádět obsluhu energetického systému, včetně předmětů opatření svým jménem a na svůj účet;</w:t>
      </w:r>
      <w:bookmarkEnd w:id="108"/>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109"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109"/>
    </w:p>
    <w:p w14:paraId="16B4878A" w14:textId="779D29FD" w:rsidR="00057EDC" w:rsidRPr="00F27368" w:rsidRDefault="00057EDC" w:rsidP="00957080">
      <w:pPr>
        <w:pStyle w:val="Nadpis2"/>
        <w:rPr>
          <w:rFonts w:asciiTheme="majorHAnsi" w:hAnsiTheme="majorHAnsi"/>
        </w:rPr>
      </w:pPr>
      <w:bookmarkStart w:id="110" w:name="_Ref153727453"/>
      <w:bookmarkStart w:id="111"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110"/>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111"/>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112"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112"/>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12BD0B75"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295AA2B1" w:rsidR="00184CCF" w:rsidRPr="00C0719F" w:rsidRDefault="00057EDC" w:rsidP="00F30234">
      <w:pPr>
        <w:pStyle w:val="Nadpis5"/>
        <w:numPr>
          <w:ilvl w:val="0"/>
          <w:numId w:val="19"/>
        </w:numPr>
        <w:ind w:left="964" w:hanging="567"/>
        <w:rPr>
          <w:rFonts w:ascii="Cambria" w:hAnsi="Cambria"/>
          <w:szCs w:val="22"/>
        </w:rPr>
      </w:pPr>
      <w:r w:rsidRPr="00C0719F">
        <w:rPr>
          <w:rFonts w:ascii="Cambria" w:hAnsi="Cambria"/>
          <w:szCs w:val="22"/>
        </w:rPr>
        <w:t>provádět další činnosti v r</w:t>
      </w:r>
      <w:r w:rsidR="00B24712" w:rsidRPr="00C0719F">
        <w:rPr>
          <w:rFonts w:ascii="Cambria" w:hAnsi="Cambria"/>
          <w:szCs w:val="22"/>
        </w:rPr>
        <w:t>ozsahu stanoveném v příloze č. 7</w:t>
      </w:r>
      <w:r w:rsidR="00FD5CDD" w:rsidRPr="00C0719F">
        <w:rPr>
          <w:rFonts w:ascii="Cambria" w:hAnsi="Cambria"/>
          <w:szCs w:val="22"/>
        </w:rPr>
        <w:t>;</w:t>
      </w:r>
    </w:p>
    <w:p w14:paraId="438F1B9A" w14:textId="6912A587" w:rsidR="00FD5CDD" w:rsidRPr="00C0719F" w:rsidRDefault="0000345A" w:rsidP="00C0719F">
      <w:pPr>
        <w:pStyle w:val="Odsekzoznamu"/>
        <w:numPr>
          <w:ilvl w:val="0"/>
          <w:numId w:val="19"/>
        </w:numPr>
        <w:spacing w:before="120" w:line="288" w:lineRule="auto"/>
        <w:ind w:left="992" w:hanging="567"/>
        <w:rPr>
          <w:rFonts w:ascii="Cambria" w:hAnsi="Cambria"/>
          <w:sz w:val="22"/>
          <w:szCs w:val="22"/>
        </w:rPr>
      </w:pPr>
      <w:r w:rsidRPr="00C0719F">
        <w:rPr>
          <w:rFonts w:ascii="Cambria" w:hAnsi="Cambria"/>
          <w:sz w:val="22"/>
          <w:szCs w:val="22"/>
        </w:rPr>
        <w:t>zabezpečit, aby data a informace z měřidel a čidel nainstalovaných ESCO byli otevřená a on</w:t>
      </w:r>
      <w:r w:rsidR="00B24CBE" w:rsidRPr="00C0719F">
        <w:rPr>
          <w:rFonts w:ascii="Cambria" w:hAnsi="Cambria"/>
          <w:sz w:val="22"/>
          <w:szCs w:val="22"/>
        </w:rPr>
        <w:t>-</w:t>
      </w:r>
      <w:r w:rsidRPr="00C0719F">
        <w:rPr>
          <w:rFonts w:ascii="Cambria" w:hAnsi="Cambria"/>
          <w:sz w:val="22"/>
          <w:szCs w:val="22"/>
        </w:rPr>
        <w:t>line přístupna Klientovi pro případné další využití v informačních a manažerských systémech Klienta</w:t>
      </w:r>
      <w:r w:rsidR="00FD5CDD" w:rsidRPr="00C0719F">
        <w:rPr>
          <w:rFonts w:ascii="Cambria" w:hAnsi="Cambria"/>
          <w:sz w:val="22"/>
          <w:szCs w:val="22"/>
        </w:rPr>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113" w:name="_Ref324607429"/>
      <w:bookmarkStart w:id="114" w:name="_Toc326522972"/>
      <w:r w:rsidRPr="00F27368">
        <w:rPr>
          <w:rFonts w:asciiTheme="majorHAnsi" w:hAnsiTheme="majorHAnsi"/>
        </w:rPr>
        <w:t>Záruka za dosažení garantované úspory</w:t>
      </w:r>
      <w:bookmarkEnd w:id="106"/>
      <w:bookmarkEnd w:id="113"/>
      <w:bookmarkEnd w:id="114"/>
    </w:p>
    <w:p w14:paraId="0069A79D" w14:textId="77777777" w:rsidR="00891276" w:rsidRPr="00F27368" w:rsidRDefault="00400988" w:rsidP="00957080">
      <w:pPr>
        <w:pStyle w:val="Nadpis2"/>
        <w:rPr>
          <w:rFonts w:asciiTheme="majorHAnsi" w:hAnsiTheme="majorHAnsi"/>
        </w:rPr>
      </w:pPr>
      <w:bookmarkStart w:id="115"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115"/>
      <w:r w:rsidR="00E34D06" w:rsidRPr="00F27368">
        <w:rPr>
          <w:rFonts w:asciiTheme="majorHAnsi" w:hAnsiTheme="majorHAnsi"/>
        </w:rPr>
        <w:t xml:space="preserve"> </w:t>
      </w:r>
    </w:p>
    <w:p w14:paraId="704FF325" w14:textId="6ED59CD8"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16" w:name="_Toc326522973"/>
      <w:bookmarkStart w:id="117" w:name="_Ref115431299"/>
      <w:r w:rsidRPr="00F27368">
        <w:rPr>
          <w:rFonts w:asciiTheme="majorHAnsi" w:hAnsiTheme="majorHAnsi"/>
        </w:rPr>
        <w:t>Dodatečná opatření</w:t>
      </w:r>
      <w:bookmarkEnd w:id="116"/>
      <w:bookmarkEnd w:id="117"/>
    </w:p>
    <w:p w14:paraId="1C6CFB3C" w14:textId="77777777" w:rsidR="00705B97" w:rsidRPr="00F27368" w:rsidRDefault="006C484C" w:rsidP="00705B97">
      <w:pPr>
        <w:pStyle w:val="Nadpis2"/>
        <w:ind w:left="397" w:hanging="397"/>
        <w:rPr>
          <w:rFonts w:asciiTheme="majorHAnsi" w:hAnsiTheme="majorHAnsi"/>
        </w:rPr>
      </w:pPr>
      <w:bookmarkStart w:id="118" w:name="_Ref296346567"/>
      <w:bookmarkStart w:id="119"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118"/>
      <w:r w:rsidRPr="00F27368">
        <w:rPr>
          <w:rFonts w:asciiTheme="majorHAnsi" w:hAnsiTheme="majorHAnsi"/>
        </w:rPr>
        <w:t>).</w:t>
      </w:r>
      <w:bookmarkEnd w:id="119"/>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120"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58C9F348" w:rsidR="00705B97" w:rsidRPr="00F27368" w:rsidRDefault="006C484C" w:rsidP="00705B97">
      <w:pPr>
        <w:pStyle w:val="Nadpis2"/>
        <w:ind w:left="397" w:hanging="397"/>
        <w:rPr>
          <w:rFonts w:asciiTheme="majorHAnsi" w:hAnsiTheme="majorHAnsi"/>
        </w:rPr>
      </w:pPr>
      <w:bookmarkStart w:id="121" w:name="_Ref110498808"/>
      <w:r w:rsidRPr="00F27368">
        <w:rPr>
          <w:rFonts w:asciiTheme="majorHAnsi" w:hAnsiTheme="majorHAnsi"/>
        </w:rPr>
        <w:t xml:space="preserve">Základním cílem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121"/>
      <w:r w:rsidRPr="00F27368">
        <w:rPr>
          <w:rFonts w:asciiTheme="majorHAnsi" w:hAnsiTheme="majorHAnsi"/>
        </w:rPr>
        <w:t xml:space="preserve">   </w:t>
      </w:r>
      <w:bookmarkEnd w:id="120"/>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122" w:name="_Ref152602485"/>
      <w:bookmarkStart w:id="123" w:name="_Toc326522974"/>
      <w:r w:rsidR="00F81353" w:rsidRPr="00F27368">
        <w:rPr>
          <w:rFonts w:asciiTheme="majorHAnsi" w:hAnsiTheme="majorHAnsi"/>
        </w:rPr>
        <w:t>Změna okolností</w:t>
      </w:r>
      <w:bookmarkEnd w:id="122"/>
      <w:bookmarkEnd w:id="123"/>
    </w:p>
    <w:p w14:paraId="729F13F0" w14:textId="77777777" w:rsidR="00F81353" w:rsidRPr="00F27368" w:rsidRDefault="00F81353" w:rsidP="00957080">
      <w:pPr>
        <w:pStyle w:val="Nadpis2"/>
        <w:rPr>
          <w:rFonts w:asciiTheme="majorHAnsi" w:hAnsiTheme="majorHAnsi"/>
        </w:rPr>
      </w:pPr>
      <w:bookmarkStart w:id="124" w:name="_Ref330840857"/>
      <w:bookmarkStart w:id="125"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124"/>
      <w:r w:rsidRPr="00F27368">
        <w:rPr>
          <w:rFonts w:asciiTheme="majorHAnsi" w:hAnsiTheme="majorHAnsi"/>
        </w:rPr>
        <w:t xml:space="preserve"> </w:t>
      </w:r>
      <w:bookmarkEnd w:id="125"/>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126" w:name="_Toc341155317"/>
      <w:bookmarkStart w:id="127" w:name="_Toc326749477"/>
      <w:bookmarkStart w:id="128" w:name="_Toc319928874"/>
      <w:bookmarkStart w:id="129" w:name="_Toc317395012"/>
      <w:r w:rsidRPr="00F27368">
        <w:rPr>
          <w:rFonts w:asciiTheme="majorHAnsi" w:hAnsiTheme="majorHAnsi"/>
        </w:rPr>
        <w:t xml:space="preserve">uzavření </w:t>
      </w:r>
      <w:bookmarkEnd w:id="126"/>
      <w:bookmarkEnd w:id="127"/>
      <w:bookmarkEnd w:id="128"/>
      <w:bookmarkEnd w:id="129"/>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130"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130"/>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131"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131"/>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132"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132"/>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528510BC" w:rsidR="00F81353" w:rsidRPr="00F27368" w:rsidRDefault="00F81353" w:rsidP="00957080">
      <w:pPr>
        <w:pStyle w:val="Nadpis2"/>
        <w:rPr>
          <w:rFonts w:asciiTheme="majorHAnsi" w:hAnsiTheme="majorHAnsi"/>
        </w:rPr>
      </w:pPr>
      <w:bookmarkStart w:id="133" w:name="_Ref377984231"/>
      <w:bookmarkStart w:id="134"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133"/>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134"/>
    </w:p>
    <w:p w14:paraId="75E88765" w14:textId="3FE0AF46"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lastRenderedPageBreak/>
        <w:br/>
      </w:r>
      <w:bookmarkStart w:id="135" w:name="_Toc326522975"/>
      <w:bookmarkStart w:id="136" w:name="_Ref380398172"/>
      <w:bookmarkStart w:id="137" w:name="_Ref380398243"/>
      <w:r w:rsidRPr="00F27368">
        <w:rPr>
          <w:rFonts w:asciiTheme="majorHAnsi" w:hAnsiTheme="majorHAnsi"/>
        </w:rPr>
        <w:t>Roční porady</w:t>
      </w:r>
      <w:bookmarkEnd w:id="135"/>
      <w:r w:rsidR="0087097F" w:rsidRPr="00F27368">
        <w:rPr>
          <w:rFonts w:asciiTheme="majorHAnsi" w:hAnsiTheme="majorHAnsi"/>
        </w:rPr>
        <w:t xml:space="preserve"> a průběžné </w:t>
      </w:r>
      <w:r w:rsidR="00434BFC" w:rsidRPr="00F27368">
        <w:rPr>
          <w:rFonts w:asciiTheme="majorHAnsi" w:hAnsiTheme="majorHAnsi"/>
        </w:rPr>
        <w:t>zprávy</w:t>
      </w:r>
      <w:bookmarkEnd w:id="136"/>
      <w:bookmarkEnd w:id="137"/>
    </w:p>
    <w:p w14:paraId="4DDC7D4F" w14:textId="4D34AEDA" w:rsidR="007623CD" w:rsidRPr="00F27368" w:rsidRDefault="007623CD" w:rsidP="00957080">
      <w:pPr>
        <w:pStyle w:val="Nadpis2"/>
        <w:rPr>
          <w:rFonts w:asciiTheme="majorHAnsi" w:hAnsiTheme="majorHAnsi"/>
        </w:rPr>
      </w:pPr>
      <w:bookmarkStart w:id="138" w:name="_Ref331687032"/>
      <w:r w:rsidRPr="00F27368">
        <w:rPr>
          <w:rFonts w:asciiTheme="majorHAnsi" w:hAnsiTheme="majorHAnsi"/>
        </w:rPr>
        <w:t xml:space="preserve">Roční porady ESCO s Klientem o průběhu </w:t>
      </w:r>
      <w:del w:id="139" w:author="Lucia Mešková" w:date="2024-08-23T08:53:00Z" w16du:dateUtc="2024-08-23T06:53:00Z">
        <w:r w:rsidRPr="00F27368" w:rsidDel="00F53798">
          <w:rPr>
            <w:rFonts w:asciiTheme="majorHAnsi" w:hAnsiTheme="majorHAnsi"/>
          </w:rPr>
          <w:delText xml:space="preserve">fáze </w:delText>
        </w:r>
      </w:del>
      <w:ins w:id="140" w:author="Lucia Mešková" w:date="2024-08-23T08:53:00Z" w16du:dateUtc="2024-08-23T06:53:00Z">
        <w:r w:rsidR="00F53798">
          <w:rPr>
            <w:rFonts w:asciiTheme="majorHAnsi" w:hAnsiTheme="majorHAnsi"/>
          </w:rPr>
          <w:t xml:space="preserve">etapy </w:t>
        </w:r>
      </w:ins>
      <w:r w:rsidRPr="00F27368">
        <w:rPr>
          <w:rFonts w:asciiTheme="majorHAnsi" w:hAnsiTheme="majorHAnsi"/>
        </w:rPr>
        <w:t xml:space="preserve">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138"/>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141"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141"/>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142" w:name="_Ref152309206"/>
      <w:bookmarkStart w:id="143" w:name="_Toc326522976"/>
      <w:r w:rsidRPr="00F27368">
        <w:rPr>
          <w:rFonts w:asciiTheme="majorHAnsi" w:hAnsiTheme="majorHAnsi"/>
        </w:rPr>
        <w:t>Závěrečná zpráva</w:t>
      </w:r>
      <w:bookmarkEnd w:id="142"/>
      <w:bookmarkEnd w:id="143"/>
    </w:p>
    <w:p w14:paraId="0E911947" w14:textId="77777777" w:rsidR="00F81353" w:rsidRPr="00F27368" w:rsidRDefault="00F81353" w:rsidP="00957080">
      <w:pPr>
        <w:pStyle w:val="Nadpis2"/>
        <w:rPr>
          <w:rFonts w:asciiTheme="majorHAnsi" w:hAnsiTheme="majorHAnsi"/>
        </w:rPr>
      </w:pPr>
      <w:bookmarkStart w:id="144" w:name="_Ref152602683"/>
      <w:bookmarkStart w:id="145"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144"/>
    </w:p>
    <w:p w14:paraId="6F835FFA" w14:textId="77777777"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911EA0" w:rsidRPr="00F27368">
        <w:rPr>
          <w:rFonts w:asciiTheme="majorHAnsi" w:hAnsiTheme="majorHAnsi"/>
        </w:rPr>
        <w:t>30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146" w:name="_Ref153729098"/>
      <w:bookmarkEnd w:id="145"/>
    </w:p>
    <w:p w14:paraId="1E05F9F3" w14:textId="051213FB" w:rsidR="00184CCF" w:rsidRPr="00F27368" w:rsidRDefault="00F81353" w:rsidP="00F30234">
      <w:pPr>
        <w:pStyle w:val="Nadpis5"/>
        <w:numPr>
          <w:ilvl w:val="0"/>
          <w:numId w:val="34"/>
        </w:numPr>
        <w:ind w:left="993" w:hanging="567"/>
        <w:rPr>
          <w:rFonts w:asciiTheme="majorHAnsi" w:hAnsiTheme="majorHAnsi"/>
        </w:rPr>
      </w:pPr>
      <w:bookmarkStart w:id="147"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147"/>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148" w:name="_Ref230681810"/>
      <w:r w:rsidRPr="00F27368">
        <w:rPr>
          <w:rFonts w:asciiTheme="majorHAnsi" w:hAnsiTheme="majorHAnsi"/>
        </w:rPr>
        <w:t>doporučení ohledně provozování energetického systému po skončení doby poskytování garance;</w:t>
      </w:r>
      <w:bookmarkEnd w:id="148"/>
    </w:p>
    <w:bookmarkEnd w:id="146"/>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149"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149"/>
    </w:p>
    <w:p w14:paraId="7E9A863E" w14:textId="77777777" w:rsidR="00F81353" w:rsidRPr="00F27368" w:rsidRDefault="00F81353">
      <w:pPr>
        <w:pStyle w:val="Nzov"/>
        <w:keepNext/>
        <w:rPr>
          <w:rFonts w:asciiTheme="majorHAnsi" w:hAnsiTheme="majorHAnsi"/>
          <w:sz w:val="28"/>
          <w:szCs w:val="28"/>
        </w:rPr>
      </w:pPr>
      <w:bookmarkStart w:id="150" w:name="_Toc326522978"/>
      <w:r w:rsidRPr="00F27368">
        <w:rPr>
          <w:rFonts w:asciiTheme="majorHAnsi" w:hAnsiTheme="majorHAnsi"/>
          <w:sz w:val="28"/>
          <w:szCs w:val="28"/>
        </w:rPr>
        <w:t>Oddíl I: Cena a platební podmínky</w:t>
      </w:r>
      <w:bookmarkEnd w:id="150"/>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51" w:name="_Ref75165804"/>
      <w:bookmarkStart w:id="152" w:name="_Toc326522979"/>
      <w:bookmarkStart w:id="153" w:name="_Ref115428489"/>
      <w:bookmarkStart w:id="154" w:name="_Ref115431275"/>
      <w:r w:rsidRPr="00F27368">
        <w:rPr>
          <w:rFonts w:asciiTheme="majorHAnsi" w:hAnsiTheme="majorHAnsi"/>
        </w:rPr>
        <w:t>Cena</w:t>
      </w:r>
      <w:bookmarkEnd w:id="151"/>
      <w:r w:rsidRPr="00F27368">
        <w:rPr>
          <w:rFonts w:asciiTheme="majorHAnsi" w:hAnsiTheme="majorHAnsi"/>
        </w:rPr>
        <w:t xml:space="preserve"> za provedení opatření</w:t>
      </w:r>
      <w:bookmarkEnd w:id="152"/>
      <w:bookmarkEnd w:id="153"/>
      <w:bookmarkEnd w:id="154"/>
    </w:p>
    <w:p w14:paraId="377EC951" w14:textId="74E4C995" w:rsidR="00F81353" w:rsidRPr="00F27368" w:rsidRDefault="00106A72" w:rsidP="00957080">
      <w:pPr>
        <w:pStyle w:val="Nadpis2"/>
        <w:rPr>
          <w:rFonts w:asciiTheme="majorHAnsi" w:hAnsiTheme="majorHAnsi"/>
        </w:rPr>
      </w:pPr>
      <w:bookmarkStart w:id="155"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sidRPr="00980563">
        <w:rPr>
          <w:rFonts w:asciiTheme="majorHAnsi" w:hAnsiTheme="majorHAnsi"/>
        </w:rPr>
        <w:t>,-</w:t>
      </w:r>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bookmarkEnd w:id="155"/>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ins w:id="156" w:author="Lucia Mešková" w:date="2024-09-02T10:52:00Z" w16du:dateUtc="2024-09-02T08:52:00Z">
        <w:r w:rsidR="00267B04">
          <w:rPr>
            <w:rFonts w:asciiTheme="majorHAnsi" w:hAnsiTheme="majorHAnsi"/>
          </w:rPr>
          <w:t xml:space="preserve"> </w:t>
        </w:r>
        <w:r w:rsidR="00267B04" w:rsidRPr="00AB6155">
          <w:rPr>
            <w:rFonts w:asciiTheme="majorHAnsi" w:hAnsiTheme="majorHAnsi"/>
          </w:rPr>
          <w:t>Obsahem provádění základních opatření jsou stavební a montážní práce podléhající dle §92e režimu přenesené daňové povinnosti / běžnému režimu DPH. ESCO při fakturaci provedených základních opatření použije tento režim a naplní všechny související povinnosti dané zákonem o DPH.</w:t>
        </w:r>
      </w:ins>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7D207576"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8C7B7B">
        <w:rPr>
          <w:rFonts w:asciiTheme="majorHAnsi" w:hAnsiTheme="majorHAnsi"/>
        </w:rPr>
        <w:t>projektu</w:t>
      </w:r>
      <w:r w:rsidR="00A603FB">
        <w:rPr>
          <w:rFonts w:asciiTheme="majorHAnsi" w:hAnsiTheme="majorHAnsi"/>
        </w:rPr>
        <w:t>,</w:t>
      </w:r>
      <w:r w:rsidR="00282938">
        <w:rPr>
          <w:rFonts w:asciiTheme="majorHAnsi" w:hAnsiTheme="majorHAnsi"/>
        </w:rPr>
        <w:t xml:space="preserve"> (ii)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(iii)</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(i</w:t>
      </w:r>
      <w:r w:rsidR="00C42772">
        <w:rPr>
          <w:rFonts w:asciiTheme="majorHAnsi" w:hAnsiTheme="majorHAnsi"/>
        </w:rPr>
        <w:t>v</w:t>
      </w:r>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 xml:space="preserve">a (vi)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6794D">
        <w:rPr>
          <w:rFonts w:asciiTheme="majorHAnsi" w:hAnsiTheme="majorHAnsi"/>
        </w:rPr>
        <w:t xml:space="preserve">navíc prací, které jsou nezbytné pro samotnou realizaci </w:t>
      </w:r>
      <w:r w:rsidR="008C7B7B">
        <w:rPr>
          <w:rFonts w:asciiTheme="majorHAnsi" w:hAnsiTheme="majorHAnsi"/>
        </w:rPr>
        <w:t>projektu</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B24CBE">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B24CBE">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lastRenderedPageBreak/>
        <w:br/>
      </w:r>
      <w:bookmarkStart w:id="157" w:name="_Toc450596924"/>
      <w:bookmarkStart w:id="158" w:name="_Ref115431277"/>
      <w:r w:rsidRPr="00F27368">
        <w:rPr>
          <w:rFonts w:asciiTheme="majorHAnsi" w:hAnsiTheme="majorHAnsi"/>
        </w:rPr>
        <w:t>Finanční náklady</w:t>
      </w:r>
      <w:bookmarkEnd w:id="157"/>
      <w:bookmarkEnd w:id="158"/>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159" w:name="_Toc326522981"/>
      <w:r w:rsidRPr="00F27368">
        <w:rPr>
          <w:rFonts w:asciiTheme="majorHAnsi" w:hAnsiTheme="majorHAnsi"/>
        </w:rPr>
        <w:t>Cena energetického managementu</w:t>
      </w:r>
      <w:bookmarkEnd w:id="159"/>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4B1EDF8D" w:rsidR="008E318F" w:rsidRPr="00611CDF" w:rsidRDefault="006A1569" w:rsidP="00586DB0">
      <w:pPr>
        <w:pStyle w:val="Nadpis2"/>
        <w:rPr>
          <w:rFonts w:asciiTheme="majorHAnsi" w:hAnsiTheme="majorHAnsi"/>
        </w:rPr>
      </w:pPr>
      <w:bookmarkStart w:id="160"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8E318F" w:rsidRPr="008E318F">
        <w:rPr>
          <w:rFonts w:asciiTheme="majorHAnsi" w:hAnsiTheme="majorHAnsi"/>
        </w:rPr>
        <w:t xml:space="preserve"> DPH je k ceně účtována vždy v souladu se zákonem o DPH.</w:t>
      </w:r>
      <w:bookmarkEnd w:id="160"/>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161" w:name="_Ref207460075"/>
      <w:bookmarkStart w:id="162" w:name="_Ref207462748"/>
      <w:bookmarkStart w:id="163" w:name="_Ref207462792"/>
      <w:bookmarkStart w:id="164" w:name="_Toc326522982"/>
      <w:bookmarkStart w:id="165" w:name="_Ref452526878"/>
      <w:r w:rsidRPr="00F27368">
        <w:rPr>
          <w:rFonts w:asciiTheme="majorHAnsi" w:hAnsiTheme="majorHAnsi"/>
        </w:rPr>
        <w:t>Sankce za nedosažení garantované úspory</w:t>
      </w:r>
      <w:bookmarkEnd w:id="161"/>
      <w:bookmarkEnd w:id="162"/>
      <w:bookmarkEnd w:id="163"/>
      <w:bookmarkEnd w:id="164"/>
      <w:r w:rsidR="00471AE2" w:rsidRPr="00F27368">
        <w:rPr>
          <w:rFonts w:asciiTheme="majorHAnsi" w:hAnsiTheme="majorHAnsi"/>
        </w:rPr>
        <w:t xml:space="preserve"> </w:t>
      </w:r>
      <w:bookmarkEnd w:id="165"/>
    </w:p>
    <w:p w14:paraId="61CC55C8" w14:textId="77777777" w:rsidR="002C60D5" w:rsidRPr="00F27368" w:rsidRDefault="006A1569" w:rsidP="0075799C">
      <w:pPr>
        <w:pStyle w:val="Nadpis2"/>
        <w:rPr>
          <w:rFonts w:asciiTheme="majorHAnsi" w:hAnsiTheme="majorHAnsi"/>
        </w:rPr>
      </w:pPr>
      <w:bookmarkStart w:id="166" w:name="_Ref152046354"/>
      <w:bookmarkStart w:id="167"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66"/>
      <w:r w:rsidR="00B24712" w:rsidRPr="00F27368">
        <w:rPr>
          <w:rFonts w:asciiTheme="majorHAnsi" w:hAnsiTheme="majorHAnsi"/>
        </w:rPr>
        <w:t>č. 5</w:t>
      </w:r>
      <w:r w:rsidRPr="00F27368">
        <w:rPr>
          <w:rFonts w:asciiTheme="majorHAnsi" w:hAnsiTheme="majorHAnsi"/>
        </w:rPr>
        <w:t>.</w:t>
      </w:r>
      <w:bookmarkEnd w:id="167"/>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68" w:name="_Ref152047168"/>
      <w:bookmarkStart w:id="169" w:name="_Toc326522983"/>
      <w:bookmarkStart w:id="170" w:name="_Ref330839781"/>
      <w:bookmarkStart w:id="171" w:name="_Ref330839783"/>
      <w:bookmarkStart w:id="172" w:name="_Ref330841042"/>
      <w:r w:rsidRPr="00F27368">
        <w:rPr>
          <w:rFonts w:asciiTheme="majorHAnsi" w:hAnsiTheme="majorHAnsi"/>
        </w:rPr>
        <w:t>Prémie</w:t>
      </w:r>
      <w:bookmarkEnd w:id="168"/>
      <w:bookmarkEnd w:id="169"/>
      <w:r w:rsidR="00AC731C" w:rsidRPr="00F27368">
        <w:rPr>
          <w:rFonts w:asciiTheme="majorHAnsi" w:hAnsiTheme="majorHAnsi"/>
        </w:rPr>
        <w:t xml:space="preserve"> za překročení garantované úspory</w:t>
      </w:r>
      <w:bookmarkEnd w:id="170"/>
      <w:bookmarkEnd w:id="171"/>
      <w:bookmarkEnd w:id="172"/>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r w:rsidRPr="00F27368">
        <w:rPr>
          <w:rFonts w:asciiTheme="majorHAnsi" w:hAnsiTheme="majorHAnsi"/>
        </w:rPr>
        <w:t>nákladů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dílčí nadúspora</w:t>
      </w:r>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z dosažené dílčí nadúspory</w:t>
      </w:r>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73" w:name="_Ref207462600"/>
      <w:bookmarkStart w:id="174" w:name="_Toc326522984"/>
      <w:r w:rsidRPr="00F27368">
        <w:rPr>
          <w:rFonts w:asciiTheme="majorHAnsi" w:hAnsiTheme="majorHAnsi"/>
        </w:rPr>
        <w:t>Závěrečné vypořádání</w:t>
      </w:r>
      <w:bookmarkEnd w:id="173"/>
      <w:bookmarkEnd w:id="174"/>
    </w:p>
    <w:p w14:paraId="484AC251" w14:textId="1C5DEE7A" w:rsidR="00D247F0" w:rsidRPr="00F27368" w:rsidRDefault="00F81353" w:rsidP="00957080">
      <w:pPr>
        <w:pStyle w:val="Nadpis2"/>
        <w:rPr>
          <w:rFonts w:asciiTheme="majorHAnsi" w:hAnsiTheme="majorHAnsi"/>
        </w:rPr>
      </w:pPr>
      <w:bookmarkStart w:id="175" w:name="_Ref330840821"/>
      <w:bookmarkStart w:id="176"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75"/>
      <w:r w:rsidR="00BF28D1" w:rsidRPr="00F27368">
        <w:rPr>
          <w:rFonts w:asciiTheme="majorHAnsi" w:hAnsiTheme="majorHAnsi"/>
        </w:rPr>
        <w:t xml:space="preserve"> </w:t>
      </w:r>
    </w:p>
    <w:bookmarkEnd w:id="176"/>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77" w:name="_Toc326522985"/>
      <w:r w:rsidRPr="00F27368">
        <w:rPr>
          <w:rFonts w:asciiTheme="majorHAnsi" w:hAnsiTheme="majorHAnsi"/>
        </w:rPr>
        <w:t>Fakturace</w:t>
      </w:r>
      <w:bookmarkEnd w:id="177"/>
    </w:p>
    <w:p w14:paraId="134CBFFA" w14:textId="1C5B8886" w:rsidR="00E238F3" w:rsidRPr="00AB46BC" w:rsidRDefault="00E238F3" w:rsidP="00E238F3">
      <w:pPr>
        <w:pStyle w:val="Nadpis2"/>
        <w:rPr>
          <w:ins w:id="178" w:author="David Kudýn" w:date="2024-07-04T14:46:00Z"/>
          <w:rFonts w:asciiTheme="majorHAnsi" w:hAnsiTheme="majorHAnsi"/>
        </w:rPr>
      </w:pPr>
      <w:bookmarkStart w:id="179" w:name="_Ref152133706"/>
      <w:del w:id="180" w:author="David Kudýn" w:date="2024-07-04T14:46:00Z">
        <w:r w:rsidRPr="00AB46BC" w:rsidDel="00E238F3">
          <w:rPr>
            <w:rFonts w:asciiTheme="majorHAnsi" w:hAnsiTheme="majorHAnsi"/>
          </w:rPr>
          <w:delText xml:space="preserve">ESCO je oprávněna vystavit daňový doklad (fakturu) na zaplacení ceny za provedení základních opatření, případně za zaplacení části ceny za provedená základní opatření v případě dílčího předání dle </w:delText>
        </w:r>
        <w:r w:rsidRPr="00AB46BC" w:rsidDel="00E238F3">
          <w:rPr>
            <w:rFonts w:asciiTheme="majorHAnsi" w:hAnsiTheme="majorHAnsi"/>
          </w:rPr>
          <w:fldChar w:fldCharType="begin"/>
        </w:r>
        <w:r w:rsidRPr="00AB46BC" w:rsidDel="00E238F3">
          <w:rPr>
            <w:rFonts w:asciiTheme="majorHAnsi" w:hAnsiTheme="majorHAnsi"/>
          </w:rPr>
          <w:delInstrText xml:space="preserve"> REF _Ref115430707 \w \h </w:delInstrText>
        </w:r>
        <w:r w:rsidRPr="00AB46BC" w:rsidDel="00E238F3">
          <w:rPr>
            <w:rFonts w:asciiTheme="majorHAnsi" w:hAnsiTheme="majorHAnsi"/>
          </w:rPr>
        </w:r>
      </w:del>
      <w:r w:rsidR="00AB46BC" w:rsidRPr="00AB46BC">
        <w:rPr>
          <w:rFonts w:asciiTheme="majorHAnsi" w:hAnsiTheme="majorHAnsi"/>
        </w:rPr>
        <w:instrText xml:space="preserve"> \* MERGEFORMAT </w:instrText>
      </w:r>
      <w:del w:id="181" w:author="David Kudýn" w:date="2024-07-04T14:46:00Z">
        <w:r w:rsidRPr="00AB46BC" w:rsidDel="00E238F3">
          <w:rPr>
            <w:rFonts w:asciiTheme="majorHAnsi" w:hAnsiTheme="majorHAnsi"/>
          </w:rPr>
          <w:fldChar w:fldCharType="separate"/>
        </w:r>
        <w:r w:rsidRPr="00AB46BC" w:rsidDel="00E238F3">
          <w:rPr>
            <w:rFonts w:asciiTheme="majorHAnsi" w:hAnsiTheme="majorHAnsi"/>
          </w:rPr>
          <w:delText>Článek 8.1</w:delText>
        </w:r>
        <w:r w:rsidRPr="00AB46BC" w:rsidDel="00E238F3">
          <w:rPr>
            <w:rFonts w:asciiTheme="majorHAnsi" w:hAnsiTheme="majorHAnsi"/>
          </w:rPr>
          <w:fldChar w:fldCharType="end"/>
        </w:r>
        <w:r w:rsidRPr="00AB46BC" w:rsidDel="00E238F3">
          <w:rPr>
            <w:rFonts w:asciiTheme="majorHAnsi" w:hAnsiTheme="majorHAnsi"/>
          </w:rPr>
          <w:delText>, nebo ceny za provedení dodatečných opatření nejprve v den předání, není-li ve smlouvě stanoveno jinak. Tento den je dnem uskutečnění zdanitelného plnění z hlediska daně z přidané hodnoty.</w:delText>
        </w:r>
        <w:bookmarkEnd w:id="179"/>
        <w:r w:rsidRPr="00AB46BC" w:rsidDel="00E238F3">
          <w:rPr>
            <w:rFonts w:asciiTheme="majorHAnsi" w:hAnsiTheme="majorHAnsi"/>
          </w:rPr>
          <w:delText xml:space="preserve"> </w:delText>
        </w:r>
      </w:del>
      <w:ins w:id="182" w:author="David Kudýn" w:date="2024-07-04T14:46:00Z">
        <w:r w:rsidRPr="00AB46BC">
          <w:rPr>
            <w:rFonts w:asciiTheme="majorHAnsi" w:hAnsiTheme="majorHAnsi"/>
          </w:rPr>
          <w:t>ESCO je oprávněna vystavit daňový doklad (fakturu) na zaplacení ceny za provedení základních opatření, případně za zaplacení části ceny za provedená základní opatření v případě dílčího předání dle Článek 8.1, nebo ceny za provedení dodatečných opatření následovně:  </w:t>
        </w:r>
      </w:ins>
    </w:p>
    <w:p w14:paraId="026D837D" w14:textId="77777777" w:rsidR="00E238F3" w:rsidRPr="00AB46BC" w:rsidRDefault="00E238F3" w:rsidP="00C0719F">
      <w:pPr>
        <w:pStyle w:val="Nadpis2"/>
        <w:numPr>
          <w:ilvl w:val="1"/>
          <w:numId w:val="85"/>
        </w:numPr>
        <w:rPr>
          <w:ins w:id="183" w:author="David Kudýn" w:date="2024-07-04T14:46:00Z"/>
          <w:rFonts w:asciiTheme="majorHAnsi" w:hAnsiTheme="majorHAnsi"/>
        </w:rPr>
      </w:pPr>
      <w:ins w:id="184" w:author="David Kudýn" w:date="2024-07-04T14:46:00Z">
        <w:r w:rsidRPr="00AB46BC">
          <w:rPr>
            <w:rFonts w:asciiTheme="majorHAnsi" w:hAnsiTheme="majorHAnsi"/>
          </w:rPr>
          <w:t>Ve vztahu k provedení základních opatření platí, že  </w:t>
        </w:r>
      </w:ins>
    </w:p>
    <w:p w14:paraId="3E59F63A" w14:textId="102AD88C" w:rsidR="00E238F3" w:rsidRPr="00AB46BC" w:rsidRDefault="00E238F3" w:rsidP="00C0719F">
      <w:pPr>
        <w:pStyle w:val="Nadpis2"/>
        <w:numPr>
          <w:ilvl w:val="2"/>
          <w:numId w:val="85"/>
        </w:numPr>
        <w:rPr>
          <w:ins w:id="185" w:author="David Kudýn" w:date="2024-07-04T14:46:00Z"/>
          <w:rFonts w:asciiTheme="majorHAnsi" w:hAnsiTheme="majorHAnsi"/>
        </w:rPr>
      </w:pPr>
      <w:ins w:id="186" w:author="David Kudýn" w:date="2024-07-04T14:46:00Z">
        <w:r w:rsidRPr="00AB46BC">
          <w:rPr>
            <w:rFonts w:asciiTheme="majorHAnsi" w:hAnsiTheme="majorHAnsi"/>
          </w:rPr>
          <w:t xml:space="preserve">jakmile dojde dle Článek 8.1 k dílčímu předání základních opatření v kumulativní hodnotě přesahujících </w:t>
        </w:r>
        <w:del w:id="187" w:author="Lucia Mešková" w:date="2024-08-23T08:18:00Z" w16du:dateUtc="2024-08-23T06:18:00Z">
          <w:r w:rsidRPr="00AB46BC" w:rsidDel="008E1A6B">
            <w:rPr>
              <w:rFonts w:asciiTheme="majorHAnsi" w:hAnsiTheme="majorHAnsi"/>
              <w:lang w:val="en-GB"/>
            </w:rPr>
            <w:delText>[•]</w:delText>
          </w:r>
        </w:del>
      </w:ins>
      <w:ins w:id="188" w:author="Lucia Mešková" w:date="2024-08-23T08:18:00Z" w16du:dateUtc="2024-08-23T06:18:00Z">
        <w:r w:rsidR="008E1A6B" w:rsidRPr="00AB46BC">
          <w:rPr>
            <w:rFonts w:asciiTheme="majorHAnsi" w:hAnsiTheme="majorHAnsi"/>
            <w:lang w:val="en-GB"/>
          </w:rPr>
          <w:t>minimálně 30</w:t>
        </w:r>
      </w:ins>
      <w:ins w:id="189" w:author="David Kudýn" w:date="2024-07-04T14:46:00Z">
        <w:r w:rsidRPr="00AB46BC">
          <w:rPr>
            <w:rFonts w:asciiTheme="majorHAnsi" w:hAnsiTheme="majorHAnsi"/>
            <w:lang w:val="en-GB"/>
          </w:rPr>
          <w:t xml:space="preserve"> % smluvní ceny dle Článek 17.1</w:t>
        </w:r>
        <w:r w:rsidRPr="00AB46BC">
          <w:rPr>
            <w:rFonts w:asciiTheme="majorHAnsi" w:hAnsiTheme="majorHAnsi"/>
          </w:rPr>
          <w:t>, ESCO vznikne nárok na zaplacení části smluvní ceny rovnající se kumulativní hodnotě již předaných a převzatých základních opatření; </w:t>
        </w:r>
      </w:ins>
    </w:p>
    <w:p w14:paraId="1C47E22C" w14:textId="78328535" w:rsidR="00E238F3" w:rsidRPr="00AB46BC" w:rsidRDefault="00E238F3" w:rsidP="00C0719F">
      <w:pPr>
        <w:pStyle w:val="Nadpis2"/>
        <w:numPr>
          <w:ilvl w:val="2"/>
          <w:numId w:val="85"/>
        </w:numPr>
        <w:rPr>
          <w:ins w:id="190" w:author="David Kudýn" w:date="2024-07-04T14:46:00Z"/>
          <w:rFonts w:asciiTheme="majorHAnsi" w:hAnsiTheme="majorHAnsi"/>
        </w:rPr>
      </w:pPr>
      <w:ins w:id="191" w:author="David Kudýn" w:date="2024-07-04T14:46:00Z">
        <w:r w:rsidRPr="00AB46BC">
          <w:rPr>
            <w:rFonts w:asciiTheme="majorHAnsi" w:hAnsiTheme="majorHAnsi"/>
          </w:rPr>
          <w:t xml:space="preserve">jakmile dojde dle Článek 8.1 k dílčímu předání základních opatření v kumulativní hodnotě přesahujících </w:t>
        </w:r>
        <w:del w:id="192" w:author="Lucia Mešková" w:date="2024-08-23T08:18:00Z" w16du:dateUtc="2024-08-23T06:18:00Z">
          <w:r w:rsidRPr="00AB46BC" w:rsidDel="008E1A6B">
            <w:rPr>
              <w:rFonts w:asciiTheme="majorHAnsi" w:hAnsiTheme="majorHAnsi"/>
              <w:lang w:val="en-GB"/>
            </w:rPr>
            <w:delText>[•]</w:delText>
          </w:r>
        </w:del>
      </w:ins>
      <w:ins w:id="193" w:author="Lucia Mešková" w:date="2024-08-23T08:18:00Z" w16du:dateUtc="2024-08-23T06:18:00Z">
        <w:r w:rsidR="008E1A6B" w:rsidRPr="00AB46BC">
          <w:rPr>
            <w:rFonts w:asciiTheme="majorHAnsi" w:hAnsiTheme="majorHAnsi"/>
            <w:lang w:val="en-GB"/>
          </w:rPr>
          <w:t>minimálně 60</w:t>
        </w:r>
      </w:ins>
      <w:ins w:id="194" w:author="David Kudýn" w:date="2024-07-04T14:46:00Z">
        <w:r w:rsidRPr="00AB46BC">
          <w:rPr>
            <w:rFonts w:asciiTheme="majorHAnsi" w:hAnsiTheme="majorHAnsi"/>
            <w:lang w:val="en-GB"/>
          </w:rPr>
          <w:t xml:space="preserve"> % smluvní ceny dle Článek 17.1</w:t>
        </w:r>
        <w:r w:rsidRPr="00AB46BC">
          <w:rPr>
            <w:rFonts w:asciiTheme="majorHAnsi" w:hAnsiTheme="majorHAnsi"/>
          </w:rPr>
          <w:t>, ESCO vznikne nárok na zaplacení části smluvní ceny rovnající se kumulativní hodnotě již předaných, a ještě nezaplacených převzatých základních opatření; </w:t>
        </w:r>
      </w:ins>
    </w:p>
    <w:p w14:paraId="0CBC66F6" w14:textId="77777777" w:rsidR="00E238F3" w:rsidRPr="00AB46BC" w:rsidRDefault="00E238F3" w:rsidP="00C0719F">
      <w:pPr>
        <w:pStyle w:val="Nadpis2"/>
        <w:numPr>
          <w:ilvl w:val="2"/>
          <w:numId w:val="85"/>
        </w:numPr>
        <w:rPr>
          <w:ins w:id="195" w:author="David Kudýn" w:date="2024-07-04T14:46:00Z"/>
          <w:rFonts w:asciiTheme="majorHAnsi" w:hAnsiTheme="majorHAnsi"/>
        </w:rPr>
      </w:pPr>
      <w:ins w:id="196" w:author="David Kudýn" w:date="2024-07-04T14:46:00Z">
        <w:r w:rsidRPr="00AB46BC">
          <w:rPr>
            <w:rFonts w:asciiTheme="majorHAnsi" w:hAnsiTheme="majorHAnsi"/>
          </w:rPr>
          <w:t>jakmile dojde dle Článek 8.1 k dílčímu předání základních opatření v kumulativní hodnotě 100</w:t>
        </w:r>
        <w:r w:rsidRPr="00AB46BC">
          <w:rPr>
            <w:rFonts w:asciiTheme="majorHAnsi" w:hAnsiTheme="majorHAnsi"/>
            <w:lang w:val="en-GB"/>
          </w:rPr>
          <w:t xml:space="preserve"> % smluvní ceny dle Článek 17.1</w:t>
        </w:r>
        <w:r w:rsidRPr="00AB46BC">
          <w:rPr>
            <w:rFonts w:asciiTheme="majorHAnsi" w:hAnsiTheme="majorHAnsi"/>
          </w:rPr>
          <w:t>, ESCO vznikne nárok na zaplacení části smluvní ceny rovnající se kumulativní hodnotě již předaných, a ještě nezaplacených převzatých základních opatření; </w:t>
        </w:r>
      </w:ins>
    </w:p>
    <w:p w14:paraId="6D539445" w14:textId="5277DF2C" w:rsidR="00E238F3" w:rsidRPr="00AB46BC" w:rsidRDefault="00E238F3" w:rsidP="00C0719F">
      <w:pPr>
        <w:pStyle w:val="Nadpis2"/>
        <w:numPr>
          <w:ilvl w:val="1"/>
          <w:numId w:val="85"/>
        </w:numPr>
        <w:rPr>
          <w:rFonts w:asciiTheme="majorHAnsi" w:hAnsiTheme="majorHAnsi"/>
        </w:rPr>
      </w:pPr>
      <w:ins w:id="197" w:author="David Kudýn" w:date="2024-07-04T14:46:00Z">
        <w:r w:rsidRPr="00AB46BC">
          <w:rPr>
            <w:rFonts w:asciiTheme="majorHAnsi" w:hAnsiTheme="majorHAnsi"/>
          </w:rPr>
          <w:t>Ve vztahu k provedení dodatečných opatření je ESCO oprávněna vystavit daňový doklad (fakturu) na zaplacení nejprve v den předání.  </w:t>
        </w:r>
      </w:ins>
    </w:p>
    <w:p w14:paraId="3A6C0949" w14:textId="77777777" w:rsidR="00E238F3" w:rsidRPr="00F27368" w:rsidRDefault="00E238F3" w:rsidP="00B17CAA">
      <w:pPr>
        <w:pStyle w:val="Nadpis2"/>
        <w:rPr>
          <w:rFonts w:asciiTheme="majorHAnsi" w:hAnsiTheme="majorHAnsi"/>
        </w:rPr>
      </w:pPr>
      <w:r>
        <w:rPr>
          <w:rFonts w:asciiTheme="majorHAnsi" w:hAnsiTheme="majorHAnsi"/>
        </w:rPr>
        <w:t xml:space="preserve">Cenu za energetický management Klient platí ročně. </w:t>
      </w:r>
      <w:r w:rsidRPr="00123D65">
        <w:rPr>
          <w:rFonts w:asciiTheme="majorHAnsi" w:hAnsiTheme="majorHAnsi"/>
        </w:rPr>
        <w:t>ESCO je oprávněna vystavit fakturu na zaplacení ceny</w:t>
      </w:r>
      <w:r w:rsidRPr="00F27368">
        <w:rPr>
          <w:rFonts w:asciiTheme="majorHAnsi" w:hAnsiTheme="majorHAnsi"/>
        </w:rPr>
        <w:t xml:space="preserve"> energetického managementu</w:t>
      </w:r>
      <w:r>
        <w:rPr>
          <w:rFonts w:asciiTheme="majorHAnsi" w:hAnsiTheme="majorHAnsi"/>
        </w:rPr>
        <w:t xml:space="preserve"> za (1) rok</w:t>
      </w:r>
      <w:r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Pr="00F27368">
        <w:rPr>
          <w:rFonts w:asciiTheme="majorHAnsi" w:hAnsiTheme="majorHAnsi"/>
        </w:rPr>
        <w:t xml:space="preserve">. Dnem zdanitelného plnění z hlediska daně z přidané hodnoty je poslední den </w:t>
      </w:r>
      <w:r>
        <w:rPr>
          <w:rFonts w:asciiTheme="majorHAnsi" w:hAnsiTheme="majorHAnsi"/>
        </w:rPr>
        <w:t>zúčtovacího období</w:t>
      </w:r>
      <w:r w:rsidRPr="00F27368">
        <w:rPr>
          <w:rFonts w:asciiTheme="majorHAnsi" w:hAnsiTheme="majorHAnsi"/>
        </w:rPr>
        <w:t xml:space="preserve">, ohledně něhož se cena vyúčtovává. Přehled </w:t>
      </w:r>
      <w:r>
        <w:rPr>
          <w:rFonts w:asciiTheme="majorHAnsi" w:hAnsiTheme="majorHAnsi"/>
        </w:rPr>
        <w:t xml:space="preserve">ročních </w:t>
      </w:r>
      <w:r w:rsidRPr="00F27368">
        <w:rPr>
          <w:rFonts w:asciiTheme="majorHAnsi" w:hAnsiTheme="majorHAnsi"/>
        </w:rPr>
        <w:t>plateb za energetický management je uveden v příloze č. 3.</w:t>
      </w:r>
    </w:p>
    <w:p w14:paraId="50C25278" w14:textId="5DAD16DA" w:rsidR="00204722" w:rsidRPr="00F27368" w:rsidRDefault="00E238F3" w:rsidP="00957080">
      <w:pPr>
        <w:pStyle w:val="Nadpis2"/>
        <w:rPr>
          <w:rFonts w:asciiTheme="majorHAnsi" w:hAnsiTheme="majorHAnsi"/>
        </w:rPr>
      </w:pPr>
      <w:r w:rsidRPr="00F27368">
        <w:rPr>
          <w:rFonts w:asciiTheme="majorHAnsi" w:hAnsiTheme="majorHAnsi"/>
        </w:rPr>
        <w:t xml:space="preserve">ESCO je oprávněna vyúčtovat prémii Klientovi do [30] dnů od podpisu protokolu dle </w:t>
      </w:r>
      <w:r w:rsidRPr="00F27368">
        <w:rPr>
          <w:rFonts w:asciiTheme="majorHAnsi" w:hAnsiTheme="majorHAnsi"/>
        </w:rPr>
        <w:fldChar w:fldCharType="begin"/>
      </w:r>
      <w:r w:rsidRPr="00F27368">
        <w:rPr>
          <w:rFonts w:asciiTheme="majorHAnsi" w:hAnsiTheme="majorHAnsi"/>
        </w:rPr>
        <w:instrText xml:space="preserve"> REF _Ref331687093 \r \h  \* MERGEFORMAT </w:instrText>
      </w:r>
      <w:r w:rsidRPr="00F27368">
        <w:rPr>
          <w:rFonts w:asciiTheme="majorHAnsi" w:hAnsiTheme="majorHAnsi"/>
        </w:rPr>
      </w:r>
      <w:r w:rsidRPr="00F27368">
        <w:rPr>
          <w:rFonts w:asciiTheme="majorHAnsi" w:hAnsiTheme="majorHAnsi"/>
        </w:rPr>
        <w:fldChar w:fldCharType="separate"/>
      </w:r>
      <w:r>
        <w:rPr>
          <w:rFonts w:asciiTheme="majorHAnsi" w:hAnsiTheme="majorHAnsi"/>
        </w:rPr>
        <w:t>Článek 15.2</w:t>
      </w:r>
      <w:r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4E310630" w:rsidR="00204722" w:rsidRPr="00F27368" w:rsidRDefault="00204722" w:rsidP="00957080">
      <w:pPr>
        <w:pStyle w:val="Nadpis2"/>
        <w:rPr>
          <w:rFonts w:asciiTheme="majorHAnsi" w:hAnsiTheme="majorHAnsi"/>
        </w:rPr>
      </w:pPr>
      <w:bookmarkStart w:id="198"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98"/>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lastRenderedPageBreak/>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6147346A"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8C7B7B">
        <w:rPr>
          <w:rFonts w:asciiTheme="majorHAnsi" w:hAnsiTheme="majorHAnsi"/>
        </w:rPr>
        <w:t xml:space="preserve">projektu </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7E85D199" w:rsidR="00E672F4" w:rsidRPr="00586DB0" w:rsidRDefault="00E672F4" w:rsidP="00E672F4">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w:t>
      </w:r>
      <w:r w:rsidR="008C7B7B">
        <w:rPr>
          <w:rFonts w:asciiTheme="majorHAnsi" w:hAnsiTheme="majorHAnsi"/>
        </w:rPr>
        <w:t>projektu</w:t>
      </w:r>
      <w:r w:rsidR="008C7B7B" w:rsidRPr="005A757B">
        <w:rPr>
          <w:rFonts w:asciiTheme="majorHAnsi" w:hAnsiTheme="majorHAnsi"/>
        </w:rPr>
        <w:t xml:space="preserve"> </w:t>
      </w:r>
      <w:r w:rsidRPr="005A757B">
        <w:rPr>
          <w:rFonts w:asciiTheme="majorHAnsi" w:hAnsiTheme="majorHAnsi"/>
        </w:rPr>
        <w:t xml:space="preserve">EPC II – energetické úspory Středočeského kraje – soubor objektů č. </w:t>
      </w:r>
      <w:r w:rsidR="00C1332C">
        <w:rPr>
          <w:rFonts w:asciiTheme="majorHAnsi" w:hAnsiTheme="majorHAnsi"/>
        </w:rPr>
        <w:t>2</w:t>
      </w:r>
      <w:r w:rsidRPr="00586DB0">
        <w:rPr>
          <w:rFonts w:asciiTheme="majorHAnsi" w:hAnsiTheme="majorHAnsi"/>
        </w:rPr>
        <w:t>“,</w:t>
      </w:r>
    </w:p>
    <w:p w14:paraId="208B5890" w14:textId="6A286BBC" w:rsidR="00E672F4" w:rsidRPr="00586DB0" w:rsidRDefault="00E672F4" w:rsidP="00586DB0">
      <w:pPr>
        <w:pStyle w:val="Nadpis5"/>
        <w:numPr>
          <w:ilvl w:val="0"/>
          <w:numId w:val="24"/>
        </w:numPr>
        <w:ind w:left="964" w:hanging="567"/>
        <w:rPr>
          <w:rFonts w:asciiTheme="majorHAnsi" w:hAnsiTheme="majorHAnsi"/>
        </w:rPr>
      </w:pPr>
      <w:r w:rsidRPr="00586DB0">
        <w:rPr>
          <w:rFonts w:asciiTheme="majorHAnsi" w:hAnsiTheme="majorHAnsi"/>
        </w:rPr>
        <w:t>předávací protokol podepsaný oběma Smluvními stranami,</w:t>
      </w:r>
    </w:p>
    <w:p w14:paraId="1CD1597E" w14:textId="0E76E06F" w:rsidR="00E672F4" w:rsidRPr="00586DB0" w:rsidRDefault="00611CDF" w:rsidP="00586DB0">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[7]</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99" w:name="_Toc326522986"/>
      <w:bookmarkStart w:id="200" w:name="_Ref453015176"/>
      <w:r w:rsidR="006940C2" w:rsidRPr="00F27368">
        <w:rPr>
          <w:rFonts w:asciiTheme="majorHAnsi" w:hAnsiTheme="majorHAnsi"/>
        </w:rPr>
        <w:t>Splatnost</w:t>
      </w:r>
      <w:bookmarkEnd w:id="199"/>
      <w:bookmarkEnd w:id="200"/>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7B37E719"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201"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201"/>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lastRenderedPageBreak/>
        <w:br/>
      </w:r>
      <w:bookmarkStart w:id="202" w:name="_Ref172276489"/>
      <w:bookmarkStart w:id="203" w:name="_Toc264472733"/>
      <w:bookmarkStart w:id="204" w:name="_Toc326522987"/>
      <w:bookmarkStart w:id="205" w:name="_Toc450596931"/>
      <w:bookmarkStart w:id="206" w:name="_Ref152688224"/>
      <w:bookmarkStart w:id="207" w:name="_Ref207427896"/>
      <w:r w:rsidR="00301F93" w:rsidRPr="00F27368">
        <w:rPr>
          <w:rFonts w:asciiTheme="majorHAnsi" w:hAnsiTheme="majorHAnsi"/>
        </w:rPr>
        <w:t>Předčasné splacení</w:t>
      </w:r>
      <w:bookmarkEnd w:id="202"/>
      <w:bookmarkEnd w:id="203"/>
      <w:bookmarkEnd w:id="204"/>
      <w:bookmarkEnd w:id="205"/>
    </w:p>
    <w:p w14:paraId="6E31214D" w14:textId="7C2B373B" w:rsidR="00301F93" w:rsidRPr="00F27368" w:rsidRDefault="00AD550A" w:rsidP="005400DD">
      <w:pPr>
        <w:pStyle w:val="Nadpis2"/>
        <w:numPr>
          <w:ilvl w:val="0"/>
          <w:numId w:val="0"/>
        </w:numPr>
        <w:ind w:left="397"/>
        <w:rPr>
          <w:rFonts w:asciiTheme="majorHAnsi" w:hAnsiTheme="majorHAnsi"/>
        </w:rPr>
      </w:pPr>
      <w:bookmarkStart w:id="208" w:name="_Ref334175892"/>
      <w:r>
        <w:rPr>
          <w:rFonts w:asciiTheme="majorHAnsi" w:hAnsiTheme="majorHAnsi"/>
        </w:rPr>
        <w:t>Neuplatní se.</w:t>
      </w:r>
      <w:bookmarkEnd w:id="208"/>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br/>
      </w:r>
      <w:r w:rsidR="00613492" w:rsidRPr="00A7728B">
        <w:rPr>
          <w:rFonts w:asciiTheme="majorHAnsi" w:hAnsiTheme="majorHAnsi"/>
        </w:rPr>
        <w:t>Další platební podmínky</w:t>
      </w:r>
    </w:p>
    <w:p w14:paraId="14F302BD" w14:textId="6EC6E712" w:rsidR="00013D32" w:rsidRPr="00E117FB" w:rsidRDefault="00B52248" w:rsidP="00957080">
      <w:pPr>
        <w:pStyle w:val="Nadpis2"/>
        <w:rPr>
          <w:rFonts w:asciiTheme="majorHAnsi" w:hAnsiTheme="majorHAnsi"/>
        </w:rPr>
      </w:pPr>
      <w:bookmarkStart w:id="209"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1C753F" w:rsidRPr="00E117FB">
        <w:rPr>
          <w:rFonts w:asciiTheme="majorHAnsi" w:hAnsiTheme="majorHAnsi"/>
        </w:rPr>
        <w:fldChar w:fldCharType="begin"/>
      </w:r>
      <w:r w:rsidR="001C753F" w:rsidRPr="00E117FB">
        <w:rPr>
          <w:rFonts w:asciiTheme="majorHAnsi" w:hAnsiTheme="majorHAnsi"/>
        </w:rPr>
        <w:instrText xml:space="preserve"> REF _Ref453015176 \r \h  \* MERGEFORMAT </w:instrText>
      </w:r>
      <w:r w:rsidR="001C753F" w:rsidRPr="00E117FB">
        <w:rPr>
          <w:rFonts w:asciiTheme="majorHAnsi" w:hAnsiTheme="majorHAnsi"/>
        </w:rPr>
      </w:r>
      <w:r w:rsidR="001C753F" w:rsidRPr="00E117FB">
        <w:rPr>
          <w:rFonts w:asciiTheme="majorHAnsi" w:hAnsiTheme="majorHAnsi"/>
        </w:rPr>
        <w:fldChar w:fldCharType="separate"/>
      </w:r>
      <w:r w:rsidR="00B24CBE">
        <w:rPr>
          <w:rFonts w:asciiTheme="majorHAnsi" w:hAnsiTheme="majorHAnsi"/>
        </w:rPr>
        <w:t>Článek 24</w:t>
      </w:r>
      <w:r w:rsidR="001C753F" w:rsidRPr="00E117FB">
        <w:rPr>
          <w:rFonts w:asciiTheme="majorHAnsi" w:hAnsiTheme="majorHAnsi"/>
        </w:rPr>
        <w:fldChar w:fldCharType="end"/>
      </w:r>
      <w:r w:rsidR="00957080" w:rsidRPr="00E117FB">
        <w:rPr>
          <w:rFonts w:asciiTheme="majorHAnsi" w:hAnsiTheme="majorHAnsi"/>
        </w:rPr>
        <w:t>.</w:t>
      </w:r>
    </w:p>
    <w:bookmarkEnd w:id="209"/>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210" w:name="_Toc326522989"/>
      <w:bookmarkEnd w:id="206"/>
      <w:bookmarkEnd w:id="207"/>
      <w:r w:rsidRPr="00F27368">
        <w:rPr>
          <w:rFonts w:asciiTheme="majorHAnsi" w:hAnsiTheme="majorHAnsi"/>
          <w:b/>
          <w:sz w:val="28"/>
          <w:szCs w:val="28"/>
        </w:rPr>
        <w:lastRenderedPageBreak/>
        <w:t>Oddíl II: Ostatní ujednání</w:t>
      </w:r>
      <w:bookmarkEnd w:id="210"/>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211" w:name="_Toc326522990"/>
      <w:r w:rsidRPr="00F27368">
        <w:rPr>
          <w:rFonts w:asciiTheme="majorHAnsi" w:hAnsiTheme="majorHAnsi"/>
        </w:rPr>
        <w:t>Vzájemná informační povinnost</w:t>
      </w:r>
      <w:bookmarkEnd w:id="211"/>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212"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212"/>
    </w:p>
    <w:p w14:paraId="54FD90B6" w14:textId="77777777" w:rsidR="00272371" w:rsidRPr="00B561C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w:t>
      </w:r>
      <w:r w:rsidRPr="00B561C8">
        <w:rPr>
          <w:rFonts w:asciiTheme="majorHAnsi" w:hAnsiTheme="majorHAnsi"/>
        </w:rPr>
        <w:t>svobodném přístupu k informacím, ve znění pozdějších předpisů</w:t>
      </w:r>
      <w:r w:rsidR="00A37686" w:rsidRPr="00B561C8">
        <w:rPr>
          <w:rFonts w:asciiTheme="majorHAnsi" w:hAnsiTheme="majorHAnsi"/>
        </w:rPr>
        <w:t xml:space="preserve">, </w:t>
      </w:r>
      <w:r w:rsidR="002B1FDB" w:rsidRPr="00B561C8">
        <w:rPr>
          <w:rFonts w:asciiTheme="majorHAnsi" w:hAnsiTheme="majorHAnsi"/>
        </w:rPr>
        <w:t>Z</w:t>
      </w:r>
      <w:r w:rsidR="00B83597" w:rsidRPr="00B561C8">
        <w:rPr>
          <w:rFonts w:asciiTheme="majorHAnsi" w:hAnsiTheme="majorHAnsi"/>
        </w:rPr>
        <w:t>Z</w:t>
      </w:r>
      <w:r w:rsidR="002B1FDB" w:rsidRPr="00B561C8">
        <w:rPr>
          <w:rFonts w:asciiTheme="majorHAnsi" w:hAnsiTheme="majorHAnsi"/>
        </w:rPr>
        <w:t>VZ</w:t>
      </w:r>
      <w:r w:rsidR="00A37686" w:rsidRPr="00B561C8">
        <w:rPr>
          <w:rFonts w:asciiTheme="majorHAnsi" w:hAnsiTheme="majorHAnsi"/>
        </w:rPr>
        <w:t>, zákona o registru smluv</w:t>
      </w:r>
      <w:r w:rsidR="00D975AA" w:rsidRPr="00B561C8">
        <w:rPr>
          <w:rFonts w:asciiTheme="majorHAnsi" w:hAnsiTheme="majorHAnsi"/>
        </w:rPr>
        <w:t>)</w:t>
      </w:r>
      <w:r w:rsidRPr="00B561C8">
        <w:rPr>
          <w:rFonts w:asciiTheme="majorHAnsi" w:hAnsiTheme="majorHAnsi"/>
        </w:rPr>
        <w:t>.</w:t>
      </w:r>
      <w:r w:rsidR="00611DA0" w:rsidRPr="00B561C8">
        <w:rPr>
          <w:rFonts w:asciiTheme="majorHAnsi" w:hAnsiTheme="majorHAnsi"/>
        </w:rPr>
        <w:t xml:space="preserve"> </w:t>
      </w:r>
      <w:r w:rsidRPr="00B561C8">
        <w:rPr>
          <w:rFonts w:asciiTheme="majorHAnsi" w:hAnsiTheme="majorHAnsi"/>
        </w:rPr>
        <w:t xml:space="preserve"> </w:t>
      </w:r>
    </w:p>
    <w:p w14:paraId="1EA5750E" w14:textId="1D33E10F" w:rsidR="00272371" w:rsidRPr="00F6553D" w:rsidRDefault="00961E3D" w:rsidP="000C3024">
      <w:pPr>
        <w:pStyle w:val="Nadpis2"/>
        <w:rPr>
          <w:rFonts w:asciiTheme="majorHAnsi" w:hAnsiTheme="majorHAnsi"/>
        </w:rPr>
      </w:pPr>
      <w:r w:rsidRPr="00F6553D">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F6553D">
        <w:rPr>
          <w:rFonts w:asciiTheme="majorHAnsi" w:hAnsiTheme="majorHAnsi"/>
        </w:rPr>
        <w:t xml:space="preserve"> a v souladu s ostatními </w:t>
      </w:r>
      <w:r w:rsidR="00B561C8">
        <w:rPr>
          <w:rFonts w:asciiTheme="majorHAnsi" w:hAnsiTheme="majorHAnsi"/>
        </w:rPr>
        <w:t xml:space="preserve">právními předpisy České republiky </w:t>
      </w:r>
      <w:r w:rsidR="00B561C8" w:rsidRPr="00B561C8">
        <w:rPr>
          <w:rFonts w:asciiTheme="majorHAnsi" w:hAnsiTheme="majorHAnsi"/>
        </w:rPr>
        <w:t xml:space="preserve"> </w:t>
      </w:r>
      <w:r w:rsidR="00B561C8">
        <w:rPr>
          <w:rFonts w:asciiTheme="majorHAnsi" w:hAnsiTheme="majorHAnsi"/>
        </w:rPr>
        <w:t xml:space="preserve">a </w:t>
      </w:r>
      <w:r w:rsidR="00CE5FB7">
        <w:rPr>
          <w:rFonts w:asciiTheme="majorHAnsi" w:hAnsiTheme="majorHAnsi"/>
        </w:rPr>
        <w:t xml:space="preserve">přimo aplikovatelnými předpisy </w:t>
      </w:r>
      <w:r w:rsidR="00B561C8">
        <w:rPr>
          <w:rFonts w:asciiTheme="majorHAnsi" w:hAnsiTheme="majorHAnsi"/>
        </w:rPr>
        <w:t>Evropské unie</w:t>
      </w:r>
      <w:r w:rsidRPr="00F6553D">
        <w:rPr>
          <w:rFonts w:asciiTheme="majorHAnsi" w:hAnsiTheme="majorHAnsi"/>
        </w:rPr>
        <w:t>, je osobou povinnou spolupůsobit při výkonu</w:t>
      </w:r>
      <w:r w:rsidR="00B561C8">
        <w:rPr>
          <w:rFonts w:asciiTheme="majorHAnsi" w:hAnsiTheme="majorHAnsi"/>
        </w:rPr>
        <w:t xml:space="preserve"> auditu a</w:t>
      </w:r>
      <w:r w:rsidRPr="00F6553D">
        <w:rPr>
          <w:rFonts w:asciiTheme="majorHAnsi" w:hAnsiTheme="majorHAnsi"/>
        </w:rPr>
        <w:t xml:space="preserve"> finanční </w:t>
      </w:r>
      <w:r w:rsidR="00B561C8">
        <w:rPr>
          <w:rFonts w:asciiTheme="majorHAnsi" w:hAnsiTheme="majorHAnsi"/>
        </w:rPr>
        <w:t xml:space="preserve">a jiné </w:t>
      </w:r>
      <w:r w:rsidRPr="00F6553D">
        <w:rPr>
          <w:rFonts w:asciiTheme="majorHAnsi" w:hAnsiTheme="majorHAnsi"/>
        </w:rPr>
        <w:t xml:space="preserve">kontroly prováděné v souvislosti s úhradou zboží nebo služeb z veřejných výdajů </w:t>
      </w:r>
      <w:r w:rsidR="00B561C8">
        <w:rPr>
          <w:rFonts w:asciiTheme="majorHAnsi" w:hAnsiTheme="majorHAnsi"/>
        </w:rPr>
        <w:t xml:space="preserve">a dotace </w:t>
      </w:r>
      <w:r w:rsidRPr="00F6553D">
        <w:rPr>
          <w:rFonts w:asciiTheme="majorHAnsi" w:hAnsiTheme="majorHAnsi"/>
        </w:rPr>
        <w:t>a zavazuje se p</w:t>
      </w:r>
      <w:r w:rsidR="00611DA0" w:rsidRPr="00F6553D">
        <w:rPr>
          <w:rFonts w:asciiTheme="majorHAnsi" w:hAnsiTheme="majorHAnsi"/>
        </w:rPr>
        <w:t>oskytnout v tomto ohledu přiměřenou</w:t>
      </w:r>
      <w:r w:rsidRPr="00F6553D">
        <w:rPr>
          <w:rFonts w:asciiTheme="majorHAnsi" w:hAnsiTheme="majorHAnsi"/>
        </w:rPr>
        <w:t xml:space="preserve"> součinnost</w:t>
      </w:r>
      <w:r w:rsidR="00B561C8">
        <w:rPr>
          <w:rFonts w:asciiTheme="majorHAnsi" w:hAnsiTheme="majorHAnsi"/>
        </w:rPr>
        <w:t xml:space="preserve"> všem kontrolním a auditním orgán</w:t>
      </w:r>
      <w:r w:rsidR="00B561C8" w:rsidRPr="00E51B91">
        <w:rPr>
          <w:rFonts w:asciiTheme="majorHAnsi" w:hAnsiTheme="majorHAnsi"/>
        </w:rPr>
        <w:t>ů</w:t>
      </w:r>
      <w:r w:rsidR="00B561C8">
        <w:rPr>
          <w:rFonts w:asciiTheme="majorHAnsi" w:hAnsiTheme="majorHAnsi"/>
        </w:rPr>
        <w:t>m, mezi které pat</w:t>
      </w:r>
      <w:r w:rsidR="00CE5FB7">
        <w:rPr>
          <w:rFonts w:asciiTheme="majorHAnsi" w:hAnsiTheme="majorHAnsi"/>
        </w:rPr>
        <w:t>ř</w:t>
      </w:r>
      <w:r w:rsidR="00B561C8">
        <w:rPr>
          <w:rFonts w:asciiTheme="majorHAnsi" w:hAnsiTheme="majorHAnsi"/>
        </w:rPr>
        <w:t xml:space="preserve">í zejména Ministerstvo financí České republiky, </w:t>
      </w:r>
      <w:r w:rsidR="00B561C8" w:rsidRPr="00B561C8">
        <w:rPr>
          <w:rFonts w:asciiTheme="majorHAnsi" w:hAnsiTheme="majorHAnsi"/>
        </w:rPr>
        <w:t>Nejvyšší kontrolní úřad</w:t>
      </w:r>
      <w:r w:rsidR="00B561C8">
        <w:rPr>
          <w:rFonts w:asciiTheme="majorHAnsi" w:hAnsiTheme="majorHAnsi"/>
        </w:rPr>
        <w:t xml:space="preserve">, </w:t>
      </w:r>
      <w:r w:rsidR="00B561C8" w:rsidRPr="00B561C8">
        <w:rPr>
          <w:rFonts w:asciiTheme="majorHAnsi" w:hAnsiTheme="majorHAnsi"/>
        </w:rPr>
        <w:t>Evropská komise</w:t>
      </w:r>
      <w:r w:rsidR="00B561C8">
        <w:rPr>
          <w:rFonts w:asciiTheme="majorHAnsi" w:hAnsiTheme="majorHAnsi"/>
        </w:rPr>
        <w:t xml:space="preserve">, </w:t>
      </w:r>
      <w:r w:rsidR="00B561C8" w:rsidRPr="00B561C8">
        <w:rPr>
          <w:rFonts w:asciiTheme="majorHAnsi" w:hAnsiTheme="majorHAnsi"/>
        </w:rPr>
        <w:t>Evropský účetní dvůr</w:t>
      </w:r>
      <w:r w:rsidR="00B561C8">
        <w:rPr>
          <w:rFonts w:asciiTheme="majorHAnsi" w:hAnsiTheme="majorHAnsi"/>
        </w:rPr>
        <w:t xml:space="preserve"> či </w:t>
      </w:r>
      <w:r w:rsidR="00B561C8" w:rsidRPr="00B561C8">
        <w:rPr>
          <w:rFonts w:asciiTheme="majorHAnsi" w:hAnsiTheme="majorHAnsi"/>
        </w:rPr>
        <w:t>Úřad pro boj proti podvodům (OLAF)</w:t>
      </w:r>
      <w:r w:rsidRPr="00F6553D">
        <w:rPr>
          <w:rFonts w:asciiTheme="majorHAnsi" w:hAnsiTheme="majorHAnsi"/>
        </w:rPr>
        <w:t>.</w:t>
      </w:r>
      <w:r w:rsidR="00894B39" w:rsidRPr="00F6553D">
        <w:rPr>
          <w:rFonts w:asciiTheme="majorHAnsi" w:hAnsiTheme="majorHAnsi"/>
        </w:rPr>
        <w:t xml:space="preserve"> ESCO se</w:t>
      </w:r>
      <w:r w:rsidR="00C8667A" w:rsidRPr="00F6553D">
        <w:rPr>
          <w:rFonts w:asciiTheme="majorHAnsi" w:hAnsiTheme="majorHAnsi"/>
        </w:rPr>
        <w:t xml:space="preserve"> v této souvislosti</w:t>
      </w:r>
      <w:r w:rsidR="00894B39" w:rsidRPr="00F6553D">
        <w:rPr>
          <w:rFonts w:asciiTheme="majorHAnsi" w:hAnsiTheme="majorHAnsi"/>
        </w:rPr>
        <w:t xml:space="preserve"> zavazuje </w:t>
      </w:r>
      <w:r w:rsidR="00AC3DA3" w:rsidRPr="00F6553D">
        <w:rPr>
          <w:rFonts w:asciiTheme="majorHAnsi" w:hAnsiTheme="majorHAnsi"/>
        </w:rPr>
        <w:t xml:space="preserve">umožnit provedení kontroly všech dokladů, zejména pak účetních dokladů, souvisejících s realizací </w:t>
      </w:r>
      <w:r w:rsidR="008C7B7B" w:rsidRPr="00F6553D">
        <w:rPr>
          <w:rFonts w:asciiTheme="majorHAnsi" w:hAnsiTheme="majorHAnsi"/>
        </w:rPr>
        <w:t>projektu</w:t>
      </w:r>
      <w:r w:rsidR="00AC3DA3" w:rsidRPr="00F6553D">
        <w:rPr>
          <w:rFonts w:asciiTheme="majorHAnsi" w:hAnsiTheme="majorHAnsi"/>
        </w:rPr>
        <w:t>, a to po dobu stanovenou právními předpisy ČR k její archivaci</w:t>
      </w:r>
      <w:r w:rsidR="00243D36" w:rsidRPr="00F6553D">
        <w:rPr>
          <w:rFonts w:asciiTheme="majorHAnsi" w:hAnsiTheme="majorHAnsi"/>
        </w:rPr>
        <w:t xml:space="preserve"> a po dobu stanovenou podmínkami operačního programu pro získání dotace</w:t>
      </w:r>
      <w:r w:rsidR="00AC3DA3" w:rsidRPr="00F6553D">
        <w:rPr>
          <w:rFonts w:asciiTheme="majorHAnsi" w:hAnsiTheme="majorHAnsi"/>
        </w:rPr>
        <w:t>.</w:t>
      </w:r>
    </w:p>
    <w:p w14:paraId="4C8852E2" w14:textId="77777777" w:rsidR="00272371" w:rsidRPr="00F27368" w:rsidRDefault="00461C1A" w:rsidP="00957080">
      <w:pPr>
        <w:pStyle w:val="Nadpis2"/>
        <w:rPr>
          <w:rFonts w:asciiTheme="majorHAnsi" w:hAnsiTheme="majorHAnsi"/>
        </w:rPr>
      </w:pPr>
      <w:bookmarkStart w:id="213" w:name="_Ref330840494"/>
      <w:r w:rsidRPr="00B561C8">
        <w:rPr>
          <w:rFonts w:asciiTheme="majorHAnsi" w:hAnsiTheme="majorHAnsi"/>
        </w:rPr>
        <w:t>Smluvní strany tímto výslovně potvrzují a zavazují se, že veškeré skutečnosti uvedené v příloze č.</w:t>
      </w:r>
      <w:r w:rsidR="002B1FDB" w:rsidRPr="00B561C8">
        <w:rPr>
          <w:rFonts w:asciiTheme="majorHAnsi" w:hAnsiTheme="majorHAnsi"/>
        </w:rPr>
        <w:t> </w:t>
      </w:r>
      <w:r w:rsidR="00B24712" w:rsidRPr="00B561C8">
        <w:rPr>
          <w:rFonts w:asciiTheme="majorHAnsi" w:hAnsiTheme="majorHAnsi"/>
        </w:rPr>
        <w:t>2</w:t>
      </w:r>
      <w:r w:rsidR="00F430C0" w:rsidRPr="00B561C8">
        <w:rPr>
          <w:rFonts w:asciiTheme="majorHAnsi" w:hAnsiTheme="majorHAnsi"/>
        </w:rPr>
        <w:t xml:space="preserve"> a 6</w:t>
      </w:r>
      <w:r w:rsidRPr="00B561C8">
        <w:rPr>
          <w:rFonts w:asciiTheme="majorHAnsi" w:hAnsiTheme="majorHAnsi"/>
        </w:rPr>
        <w:t xml:space="preserve"> představující zejména popisy nebo části popisů technologických procesů</w:t>
      </w:r>
      <w:r w:rsidRPr="00F27368">
        <w:rPr>
          <w:rFonts w:asciiTheme="majorHAnsi" w:hAnsiTheme="majorHAnsi"/>
        </w:rPr>
        <w:t xml:space="preserve"> a vzorců, </w:t>
      </w:r>
      <w:r w:rsidRPr="00F27368">
        <w:rPr>
          <w:rFonts w:asciiTheme="majorHAnsi" w:hAnsiTheme="majorHAnsi"/>
        </w:rPr>
        <w:lastRenderedPageBreak/>
        <w:t xml:space="preserve">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213"/>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6679442C" w:rsidR="002A5A57" w:rsidRDefault="002A5A57" w:rsidP="002A5A57">
      <w:pPr>
        <w:pStyle w:val="Nadpis2"/>
        <w:rPr>
          <w:rFonts w:asciiTheme="majorHAnsi" w:hAnsiTheme="majorHAnsi"/>
        </w:rPr>
      </w:pPr>
      <w:r w:rsidRPr="00EE389C">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w:t>
      </w:r>
      <w:ins w:id="214" w:author="Lucia Mešková" w:date="2024-08-23T08:55:00Z" w16du:dateUtc="2024-08-23T06:55:00Z">
        <w:r w:rsidR="00F53798">
          <w:rPr>
            <w:rFonts w:asciiTheme="majorHAnsi" w:hAnsiTheme="majorHAnsi"/>
          </w:rPr>
          <w:t xml:space="preserve"> </w:t>
        </w:r>
      </w:ins>
      <w:del w:id="215" w:author="Lucia Mešková" w:date="2024-08-23T08:55:00Z" w16du:dateUtc="2024-08-23T06:55:00Z">
        <w:r w:rsidRPr="00EE389C" w:rsidDel="00F53798">
          <w:rPr>
            <w:rFonts w:asciiTheme="majorHAnsi" w:hAnsiTheme="majorHAnsi"/>
          </w:rPr>
          <w:delText xml:space="preserve"> j </w:delText>
        </w:r>
      </w:del>
      <w:r w:rsidRPr="00EE389C">
        <w:rPr>
          <w:rFonts w:asciiTheme="majorHAnsi" w:hAnsiTheme="majorHAnsi"/>
        </w:rPr>
        <w:t>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Default="00706BC7" w:rsidP="00706BC7">
      <w:pPr>
        <w:pStyle w:val="Nadpis2"/>
        <w:rPr>
          <w:rFonts w:asciiTheme="majorHAnsi" w:hAnsiTheme="majorHAnsi"/>
        </w:rPr>
      </w:pPr>
      <w:r w:rsidRPr="00E54F14">
        <w:rPr>
          <w:rFonts w:asciiTheme="majorHAnsi" w:hAnsiTheme="majorHAnsi"/>
        </w:rPr>
        <w:t>V případě, že Klient obdrží podporu z </w:t>
      </w:r>
      <w:r>
        <w:rPr>
          <w:rFonts w:asciiTheme="majorHAnsi" w:hAnsiTheme="majorHAnsi"/>
        </w:rPr>
        <w:t>dotace</w:t>
      </w:r>
      <w:r w:rsidRPr="00E54F14">
        <w:rPr>
          <w:rFonts w:asciiTheme="majorHAnsi" w:hAnsiTheme="majorHAnsi"/>
        </w:rPr>
        <w:t>,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0EFDE0A6" w:rsidR="0001159E" w:rsidRPr="0001159E" w:rsidRDefault="0001159E" w:rsidP="008D6BAB">
      <w:pPr>
        <w:pStyle w:val="Nadpis2"/>
        <w:rPr>
          <w:rFonts w:asciiTheme="majorHAnsi" w:hAnsiTheme="majorHAnsi"/>
        </w:rPr>
      </w:pPr>
      <w:r>
        <w:rPr>
          <w:rFonts w:asciiTheme="majorHAnsi" w:hAnsiTheme="majorHAnsi"/>
        </w:rPr>
        <w:t>ESCO</w:t>
      </w:r>
      <w:r w:rsidRPr="0001159E">
        <w:rPr>
          <w:rFonts w:asciiTheme="majorHAnsi" w:hAnsiTheme="majorHAnsi"/>
        </w:rPr>
        <w:t xml:space="preserve"> je povinen zajistit archivaci </w:t>
      </w:r>
      <w:r>
        <w:rPr>
          <w:rFonts w:asciiTheme="majorHAnsi" w:hAnsiTheme="majorHAnsi"/>
        </w:rPr>
        <w:t xml:space="preserve">všech </w:t>
      </w:r>
      <w:r w:rsidRPr="0001159E">
        <w:rPr>
          <w:rFonts w:asciiTheme="majorHAnsi" w:hAnsiTheme="majorHAnsi"/>
        </w:rPr>
        <w:t xml:space="preserve">listinných anebo elektronických dokumentů </w:t>
      </w:r>
      <w:r>
        <w:rPr>
          <w:rFonts w:asciiTheme="majorHAnsi" w:hAnsiTheme="majorHAnsi"/>
        </w:rPr>
        <w:t>souvisejících s realizací</w:t>
      </w:r>
      <w:r w:rsidRPr="0001159E">
        <w:rPr>
          <w:rFonts w:asciiTheme="majorHAnsi" w:hAnsiTheme="majorHAnsi"/>
        </w:rPr>
        <w:t xml:space="preserve"> projektu</w:t>
      </w:r>
      <w:r>
        <w:rPr>
          <w:rFonts w:asciiTheme="majorHAnsi" w:hAnsiTheme="majorHAnsi"/>
        </w:rPr>
        <w:t xml:space="preserve"> po celou dobu trvání této smlouvy</w:t>
      </w:r>
      <w:r w:rsidRPr="0001159E">
        <w:rPr>
          <w:rFonts w:asciiTheme="majorHAnsi" w:hAnsiTheme="majorHAnsi"/>
        </w:rPr>
        <w:t>. Tato podmínka nezbavuje</w:t>
      </w:r>
      <w:r>
        <w:rPr>
          <w:rFonts w:asciiTheme="majorHAnsi" w:hAnsiTheme="majorHAnsi"/>
        </w:rPr>
        <w:t xml:space="preserve"> ESCO</w:t>
      </w:r>
      <w:r w:rsidRPr="0001159E">
        <w:rPr>
          <w:rFonts w:asciiTheme="majorHAnsi" w:hAnsiTheme="majorHAnsi"/>
        </w:rPr>
        <w:t xml:space="preserve"> povinnosti uchovávat dokumenty dle platných právních předpisů.</w:t>
      </w:r>
    </w:p>
    <w:p w14:paraId="7F13297E" w14:textId="77777777" w:rsidR="00706BC7" w:rsidRPr="00EE389C" w:rsidRDefault="00706BC7" w:rsidP="00811F11">
      <w:pPr>
        <w:pStyle w:val="Nadpis2"/>
        <w:numPr>
          <w:ilvl w:val="0"/>
          <w:numId w:val="0"/>
        </w:numPr>
        <w:ind w:left="426"/>
        <w:rPr>
          <w:rFonts w:asciiTheme="majorHAnsi" w:hAnsiTheme="majorHAnsi"/>
        </w:rPr>
      </w:pP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216" w:name="_Toc326522992"/>
      <w:r w:rsidRPr="00F27368">
        <w:rPr>
          <w:rFonts w:asciiTheme="majorHAnsi" w:hAnsiTheme="majorHAnsi"/>
        </w:rPr>
        <w:t>Komunikace</w:t>
      </w:r>
      <w:bookmarkEnd w:id="216"/>
    </w:p>
    <w:p w14:paraId="2CBE11AD" w14:textId="24BE6221"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217"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217"/>
      <w:r w:rsidR="00C76078" w:rsidRPr="00F27368">
        <w:rPr>
          <w:rFonts w:asciiTheme="majorHAnsi" w:hAnsiTheme="majorHAnsi"/>
        </w:rPr>
        <w:t xml:space="preserve"> </w:t>
      </w:r>
    </w:p>
    <w:p w14:paraId="5A66EFC2" w14:textId="389216E8" w:rsidR="00F81353"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5796E44E" w14:textId="26BFD759" w:rsidR="00706BC7" w:rsidRPr="00AB46BC" w:rsidRDefault="00706BC7" w:rsidP="00AB46BC">
      <w:pPr>
        <w:pStyle w:val="Nadpis2"/>
        <w:rPr>
          <w:rFonts w:asciiTheme="majorHAnsi" w:hAnsiTheme="majorHAnsi"/>
        </w:rPr>
      </w:pPr>
      <w:r w:rsidRPr="00E54F14">
        <w:rPr>
          <w:rFonts w:asciiTheme="majorHAnsi" w:hAnsiTheme="majorHAnsi"/>
        </w:rPr>
        <w:t xml:space="preserve">ESCO bere na vědomí, že Klient žádá o finanční podporu </w:t>
      </w:r>
      <w:r>
        <w:rPr>
          <w:rFonts w:asciiTheme="majorHAnsi" w:hAnsiTheme="majorHAnsi"/>
        </w:rPr>
        <w:t>formou dotace</w:t>
      </w:r>
      <w:r w:rsidRPr="00E54F14">
        <w:rPr>
          <w:rFonts w:asciiTheme="majorHAnsi" w:hAnsiTheme="majorHAnsi"/>
        </w:rPr>
        <w:t xml:space="preserve">. ESCO </w:t>
      </w:r>
      <w:r>
        <w:rPr>
          <w:rFonts w:asciiTheme="majorHAnsi" w:hAnsiTheme="majorHAnsi"/>
        </w:rPr>
        <w:t xml:space="preserve">se </w:t>
      </w:r>
      <w:r w:rsidRPr="00E54F14">
        <w:rPr>
          <w:rFonts w:asciiTheme="majorHAnsi" w:hAnsiTheme="majorHAnsi"/>
        </w:rPr>
        <w:t xml:space="preserve">zavazuje spolupracovat s Klientem </w:t>
      </w:r>
      <w:r>
        <w:rPr>
          <w:rFonts w:asciiTheme="majorHAnsi" w:hAnsiTheme="majorHAnsi"/>
        </w:rPr>
        <w:t xml:space="preserve">a administrátorem dotace </w:t>
      </w:r>
      <w:r w:rsidRPr="00E54F14">
        <w:rPr>
          <w:rFonts w:asciiTheme="majorHAnsi" w:hAnsiTheme="majorHAnsi"/>
        </w:rPr>
        <w:t>na plnění informačních a propagačních povinností v souladu s</w:t>
      </w:r>
      <w:r w:rsidR="00B24CBE">
        <w:rPr>
          <w:rFonts w:asciiTheme="majorHAnsi" w:hAnsiTheme="majorHAnsi"/>
        </w:rPr>
        <w:t> </w:t>
      </w:r>
      <w:r w:rsidRPr="00E54F14">
        <w:rPr>
          <w:rFonts w:asciiTheme="majorHAnsi" w:hAnsiTheme="majorHAnsi"/>
        </w:rPr>
        <w:t>pravidly</w:t>
      </w:r>
      <w:r w:rsidR="00B24CBE">
        <w:rPr>
          <w:rFonts w:asciiTheme="majorHAnsi" w:hAnsiTheme="majorHAnsi"/>
        </w:rPr>
        <w:t xml:space="preserve"> </w:t>
      </w:r>
      <w:r w:rsidR="00B24CBE" w:rsidRPr="00B24CBE">
        <w:rPr>
          <w:rFonts w:asciiTheme="majorHAnsi" w:hAnsiTheme="majorHAnsi"/>
        </w:rPr>
        <w:t>příslušného dotačního</w:t>
      </w:r>
      <w:r w:rsidRPr="00E54F14">
        <w:rPr>
          <w:rFonts w:asciiTheme="majorHAnsi" w:hAnsiTheme="majorHAnsi"/>
        </w:rPr>
        <w:t xml:space="preserve"> programu.</w:t>
      </w: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218" w:name="_Toc326522993"/>
      <w:r w:rsidRPr="00F27368">
        <w:rPr>
          <w:rFonts w:asciiTheme="majorHAnsi" w:hAnsiTheme="majorHAnsi"/>
        </w:rPr>
        <w:t>Oprávněné osoby</w:t>
      </w:r>
      <w:bookmarkEnd w:id="218"/>
    </w:p>
    <w:p w14:paraId="7DDF69BD" w14:textId="2660D228" w:rsidR="00F81353" w:rsidRPr="00F27368" w:rsidRDefault="00F81353" w:rsidP="00957080">
      <w:pPr>
        <w:pStyle w:val="Nadpis2"/>
        <w:rPr>
          <w:rFonts w:asciiTheme="majorHAnsi" w:hAnsiTheme="majorHAnsi"/>
        </w:rPr>
      </w:pPr>
      <w:bookmarkStart w:id="219" w:name="_Ref330840514"/>
      <w:r w:rsidRPr="00F27368">
        <w:rPr>
          <w:rFonts w:asciiTheme="majorHAnsi" w:hAnsiTheme="majorHAnsi"/>
        </w:rPr>
        <w:t>Každá ze smluvních stran se zavazuje jmenovat osoby oprávněné ji zastupovat ve (i) smluvních a obchodních záležitostech, (ii)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(iii) fakturačních věcech (dále jen „</w:t>
      </w:r>
      <w:r w:rsidRPr="00F27368">
        <w:rPr>
          <w:rFonts w:asciiTheme="majorHAnsi" w:hAnsiTheme="majorHAnsi"/>
          <w:b/>
        </w:rPr>
        <w:t>oprávněné osoby</w:t>
      </w:r>
      <w:r w:rsidRPr="00F27368">
        <w:rPr>
          <w:rFonts w:asciiTheme="majorHAnsi" w:hAnsiTheme="majorHAnsi"/>
        </w:rPr>
        <w:t>“).</w:t>
      </w:r>
      <w:bookmarkEnd w:id="219"/>
      <w:r w:rsidRPr="00F27368">
        <w:rPr>
          <w:rFonts w:asciiTheme="majorHAnsi" w:hAnsiTheme="majorHAnsi"/>
        </w:rPr>
        <w:t xml:space="preserve"> </w:t>
      </w:r>
    </w:p>
    <w:p w14:paraId="7EE87A55" w14:textId="181C2467"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20" w:name="_Toc326522994"/>
      <w:r w:rsidRPr="00F27368">
        <w:rPr>
          <w:rFonts w:asciiTheme="majorHAnsi" w:hAnsiTheme="majorHAnsi"/>
        </w:rPr>
        <w:t>Právo užití</w:t>
      </w:r>
      <w:bookmarkEnd w:id="220"/>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221" w:name="_Toc326522995"/>
      <w:r w:rsidRPr="00F27368">
        <w:rPr>
          <w:rFonts w:asciiTheme="majorHAnsi" w:hAnsiTheme="majorHAnsi"/>
        </w:rPr>
        <w:t>Pojištění</w:t>
      </w:r>
      <w:bookmarkEnd w:id="221"/>
    </w:p>
    <w:p w14:paraId="004A28B9" w14:textId="77777777" w:rsidR="00E451C5" w:rsidRPr="00F27368" w:rsidRDefault="00F81353" w:rsidP="00957080">
      <w:pPr>
        <w:pStyle w:val="Nadpis2"/>
        <w:rPr>
          <w:rFonts w:asciiTheme="majorHAnsi" w:hAnsiTheme="majorHAnsi"/>
        </w:rPr>
      </w:pPr>
      <w:bookmarkStart w:id="222"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22"/>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07FBF614" w:rsidR="00FC42A6" w:rsidRPr="00FC42A6" w:rsidRDefault="5F050A08" w:rsidP="6A0EC61D">
      <w:pPr>
        <w:pStyle w:val="Nadpis2"/>
        <w:rPr>
          <w:rFonts w:asciiTheme="majorHAnsi" w:hAnsiTheme="majorHAnsi"/>
        </w:rPr>
      </w:pPr>
      <w:bookmarkStart w:id="223" w:name="_Ref34895491"/>
      <w:r w:rsidRPr="6A0EC61D">
        <w:rPr>
          <w:rFonts w:asciiTheme="majorHAnsi" w:hAnsiTheme="majorHAnsi"/>
        </w:rPr>
        <w:t>Kopii pojistné smlouvy</w:t>
      </w:r>
      <w:ins w:id="224" w:author="David Kudýn" w:date="2024-07-29T08:23:00Z">
        <w:r w:rsidR="7973E6D8" w:rsidRPr="6A0EC61D">
          <w:rPr>
            <w:rFonts w:asciiTheme="majorHAnsi" w:hAnsiTheme="majorHAnsi"/>
          </w:rPr>
          <w:t xml:space="preserve"> nebo pojistného cer</w:t>
        </w:r>
      </w:ins>
      <w:ins w:id="225" w:author="David Kudýn" w:date="2024-07-29T08:24:00Z">
        <w:r w:rsidR="7973E6D8" w:rsidRPr="6A0EC61D">
          <w:rPr>
            <w:rFonts w:asciiTheme="majorHAnsi" w:hAnsiTheme="majorHAnsi"/>
          </w:rPr>
          <w:t>t</w:t>
        </w:r>
      </w:ins>
      <w:ins w:id="226" w:author="David Kudýn" w:date="2024-07-29T08:23:00Z">
        <w:r w:rsidR="7973E6D8" w:rsidRPr="6A0EC61D">
          <w:rPr>
            <w:rFonts w:asciiTheme="majorHAnsi" w:hAnsiTheme="majorHAnsi"/>
          </w:rPr>
          <w:t xml:space="preserve">ifikátu, který </w:t>
        </w:r>
      </w:ins>
      <w:ins w:id="227" w:author="David Kudýn" w:date="2024-07-29T08:24:00Z">
        <w:r w:rsidR="7973E6D8" w:rsidRPr="6A0EC61D">
          <w:rPr>
            <w:rFonts w:asciiTheme="majorHAnsi" w:hAnsiTheme="majorHAnsi"/>
          </w:rPr>
          <w:t>potvrzuje, že pojistná smlouva je uzavřena,</w:t>
        </w:r>
      </w:ins>
      <w:ins w:id="228" w:author="Lucia Mešková" w:date="2024-08-06T20:50:00Z" w16du:dateUtc="2024-08-06T18:50:00Z">
        <w:r w:rsidR="00C0719F">
          <w:rPr>
            <w:rFonts w:asciiTheme="majorHAnsi" w:hAnsiTheme="majorHAnsi"/>
          </w:rPr>
          <w:t xml:space="preserve"> </w:t>
        </w:r>
      </w:ins>
      <w:del w:id="229" w:author="David Kudýn" w:date="2024-07-29T08:24:00Z">
        <w:r w:rsidR="00FC42A6" w:rsidRPr="6A0EC61D" w:rsidDel="5F050A08">
          <w:rPr>
            <w:rFonts w:asciiTheme="majorHAnsi" w:hAnsiTheme="majorHAnsi"/>
          </w:rPr>
          <w:delText xml:space="preserve"> </w:delText>
        </w:r>
      </w:del>
      <w:r w:rsidRPr="6A0EC61D">
        <w:rPr>
          <w:rFonts w:asciiTheme="majorHAnsi" w:hAnsiTheme="majorHAnsi"/>
        </w:rPr>
        <w:t xml:space="preserve">je ESCO povinen předat Klientovi nejpozději současně s uzavřením této smlouvy. </w:t>
      </w:r>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230" w:name="_Toc176162555"/>
      <w:bookmarkEnd w:id="223"/>
      <w:r w:rsidRPr="00F27368">
        <w:rPr>
          <w:rFonts w:asciiTheme="majorHAnsi" w:hAnsiTheme="majorHAnsi"/>
          <w:b w:val="0"/>
        </w:rPr>
        <w:br/>
      </w:r>
      <w:bookmarkStart w:id="231" w:name="_Toc326522996"/>
      <w:bookmarkStart w:id="232" w:name="_Toc450596939"/>
      <w:r w:rsidRPr="00AB1D80">
        <w:rPr>
          <w:rFonts w:asciiTheme="majorHAnsi" w:hAnsiTheme="majorHAnsi"/>
        </w:rPr>
        <w:t>Postoupení pohledávek</w:t>
      </w:r>
      <w:bookmarkEnd w:id="230"/>
      <w:bookmarkEnd w:id="231"/>
      <w:bookmarkEnd w:id="232"/>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233" w:name="_Hlk101235960"/>
      <w:r>
        <w:rPr>
          <w:rFonts w:asciiTheme="majorHAnsi" w:hAnsiTheme="majorHAnsi"/>
          <w:szCs w:val="22"/>
        </w:rPr>
        <w:t>Neuplatní se.</w:t>
      </w:r>
      <w:bookmarkEnd w:id="233"/>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34" w:name="_Toc326522997"/>
      <w:r w:rsidRPr="00F27368">
        <w:rPr>
          <w:rFonts w:asciiTheme="majorHAnsi" w:hAnsiTheme="majorHAnsi"/>
        </w:rPr>
        <w:t>Vyšší moc</w:t>
      </w:r>
      <w:bookmarkEnd w:id="234"/>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35" w:name="_Toc326522998"/>
      <w:r w:rsidRPr="00F27368">
        <w:rPr>
          <w:rFonts w:asciiTheme="majorHAnsi" w:hAnsiTheme="majorHAnsi"/>
        </w:rPr>
        <w:t>Náhrada škody</w:t>
      </w:r>
      <w:bookmarkEnd w:id="235"/>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236" w:name="_Toc380398787"/>
      <w:r w:rsidRPr="00F27368">
        <w:rPr>
          <w:rFonts w:asciiTheme="majorHAnsi" w:hAnsiTheme="majorHAnsi"/>
          <w:b w:val="0"/>
        </w:rPr>
        <w:br/>
      </w:r>
      <w:bookmarkStart w:id="237" w:name="_Toc326522999"/>
      <w:r w:rsidR="00451CC1" w:rsidRPr="00F27368">
        <w:rPr>
          <w:rFonts w:asciiTheme="majorHAnsi" w:hAnsiTheme="majorHAnsi"/>
        </w:rPr>
        <w:t>Pod</w:t>
      </w:r>
      <w:r w:rsidR="00E27556" w:rsidRPr="00F27368">
        <w:rPr>
          <w:rFonts w:asciiTheme="majorHAnsi" w:hAnsiTheme="majorHAnsi"/>
        </w:rPr>
        <w:t>dodávky</w:t>
      </w:r>
      <w:bookmarkEnd w:id="236"/>
      <w:bookmarkEnd w:id="237"/>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238" w:name="_Toc303154046"/>
      <w:r w:rsidRPr="00F27368">
        <w:rPr>
          <w:rFonts w:asciiTheme="majorHAnsi" w:hAnsiTheme="majorHAnsi"/>
        </w:rPr>
        <w:lastRenderedPageBreak/>
        <w:br/>
        <w:t>Smluvní pokuty</w:t>
      </w:r>
      <w:bookmarkEnd w:id="238"/>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75AE4C38" w:rsidR="00C7483E" w:rsidRDefault="4775B6E5" w:rsidP="6A0EC61D">
      <w:pPr>
        <w:pStyle w:val="Nadpis2"/>
        <w:rPr>
          <w:rFonts w:asciiTheme="majorHAnsi" w:hAnsiTheme="majorHAnsi"/>
        </w:rPr>
      </w:pPr>
      <w:r w:rsidRPr="6A0EC61D">
        <w:rPr>
          <w:rFonts w:asciiTheme="majorHAnsi" w:hAnsiTheme="majorHAnsi"/>
        </w:rPr>
        <w:t xml:space="preserve">V případě prodlení ESCO s plněním jeho povinnosti </w:t>
      </w:r>
      <w:r w:rsidR="1BAEB387" w:rsidRPr="6A0EC61D">
        <w:rPr>
          <w:rFonts w:asciiTheme="majorHAnsi" w:hAnsiTheme="majorHAnsi"/>
        </w:rPr>
        <w:t>v</w:t>
      </w:r>
      <w:r w:rsidR="4F0B455E" w:rsidRPr="6A0EC61D">
        <w:rPr>
          <w:rFonts w:asciiTheme="majorHAnsi" w:hAnsiTheme="majorHAnsi"/>
        </w:rPr>
        <w:t xml:space="preserve"> případě existence </w:t>
      </w:r>
      <w:r w:rsidR="5C80AC74" w:rsidRPr="6A0EC61D">
        <w:rPr>
          <w:rFonts w:asciiTheme="majorHAnsi" w:hAnsiTheme="majorHAnsi"/>
        </w:rPr>
        <w:t xml:space="preserve">reklamované </w:t>
      </w:r>
      <w:r w:rsidR="4F0B455E" w:rsidRPr="6A0EC61D">
        <w:rPr>
          <w:rFonts w:asciiTheme="majorHAnsi" w:hAnsiTheme="majorHAnsi"/>
        </w:rPr>
        <w:t xml:space="preserve">vady základních investičních opatření bránících provozu objektu, nebo areálu </w:t>
      </w:r>
      <w:r w:rsidR="65650C00" w:rsidRPr="6A0EC61D">
        <w:rPr>
          <w:rFonts w:asciiTheme="majorHAnsi" w:hAnsiTheme="majorHAnsi"/>
        </w:rPr>
        <w:t xml:space="preserve">a v této souvislosti </w:t>
      </w:r>
      <w:r w:rsidR="4F0B455E" w:rsidRPr="6A0EC61D">
        <w:rPr>
          <w:rFonts w:asciiTheme="majorHAnsi" w:hAnsiTheme="majorHAnsi"/>
        </w:rPr>
        <w:t>zprovoznit objekt nebo areál do [</w:t>
      </w:r>
      <w:r w:rsidR="6400B5DA" w:rsidRPr="6A0EC61D">
        <w:rPr>
          <w:rFonts w:asciiTheme="majorHAnsi" w:hAnsiTheme="majorHAnsi"/>
        </w:rPr>
        <w:t>8</w:t>
      </w:r>
      <w:r w:rsidR="4F0B455E" w:rsidRPr="6A0EC61D">
        <w:rPr>
          <w:rFonts w:asciiTheme="majorHAnsi" w:hAnsiTheme="majorHAnsi"/>
        </w:rPr>
        <w:t>]</w:t>
      </w:r>
      <w:r w:rsidR="1BAEB387" w:rsidRPr="6A0EC61D">
        <w:rPr>
          <w:rFonts w:asciiTheme="majorHAnsi" w:hAnsiTheme="majorHAnsi"/>
        </w:rPr>
        <w:t xml:space="preserve"> hodin</w:t>
      </w:r>
      <w:ins w:id="239" w:author="David Kudýn" w:date="2024-07-30T10:17:00Z">
        <w:r w:rsidR="73BD83C5" w:rsidRPr="6A0EC61D">
          <w:rPr>
            <w:rFonts w:asciiTheme="majorHAnsi" w:hAnsiTheme="majorHAnsi"/>
          </w:rPr>
          <w:t xml:space="preserve"> v případě objektů, které slouží pro sociální péči a 24 hodin u ostatních objektů,</w:t>
        </w:r>
      </w:ins>
      <w:r w:rsidR="1BAEB387" w:rsidRPr="6A0EC61D">
        <w:rPr>
          <w:rFonts w:asciiTheme="majorHAnsi" w:hAnsiTheme="majorHAnsi"/>
        </w:rPr>
        <w:t xml:space="preserve"> od doby, kdy byla</w:t>
      </w:r>
      <w:r w:rsidR="4F0B455E" w:rsidRPr="6A0EC61D">
        <w:rPr>
          <w:rFonts w:asciiTheme="majorHAnsi" w:hAnsiTheme="majorHAnsi"/>
        </w:rPr>
        <w:t xml:space="preserve"> vada oznáme</w:t>
      </w:r>
      <w:r w:rsidR="1BAEB387" w:rsidRPr="6A0EC61D">
        <w:rPr>
          <w:rFonts w:asciiTheme="majorHAnsi" w:hAnsiTheme="majorHAnsi"/>
        </w:rPr>
        <w:t>na</w:t>
      </w:r>
      <w:r w:rsidR="6BBBEEB6" w:rsidRPr="6A0EC61D">
        <w:rPr>
          <w:rFonts w:asciiTheme="majorHAnsi" w:hAnsiTheme="majorHAnsi"/>
        </w:rPr>
        <w:t>,</w:t>
      </w:r>
      <w:r w:rsidR="34708E91" w:rsidRPr="6A0EC61D">
        <w:rPr>
          <w:rFonts w:asciiTheme="majorHAnsi" w:hAnsiTheme="majorHAnsi"/>
        </w:rPr>
        <w:t xml:space="preserve"> pokud to technické podmínky objektivně umožňují</w:t>
      </w:r>
      <w:r w:rsidR="6BBBEEB6" w:rsidRPr="6A0EC61D">
        <w:rPr>
          <w:rFonts w:asciiTheme="majorHAnsi" w:hAnsiTheme="majorHAnsi"/>
        </w:rPr>
        <w:t xml:space="preserve"> </w:t>
      </w:r>
      <w:r w:rsidR="1BAEB387" w:rsidRPr="6A0EC61D">
        <w:rPr>
          <w:rFonts w:asciiTheme="majorHAnsi" w:hAnsiTheme="majorHAnsi"/>
        </w:rPr>
        <w:t xml:space="preserve">(viz </w:t>
      </w:r>
      <w:r w:rsidR="00D127B4" w:rsidRPr="6A0EC61D">
        <w:rPr>
          <w:rFonts w:asciiTheme="majorHAnsi" w:hAnsiTheme="majorHAnsi"/>
        </w:rPr>
        <w:fldChar w:fldCharType="begin"/>
      </w:r>
      <w:r w:rsidR="002D3B16" w:rsidRPr="6A0EC61D">
        <w:rPr>
          <w:rFonts w:asciiTheme="majorHAnsi" w:hAnsiTheme="majorHAnsi"/>
        </w:rPr>
        <w:instrText xml:space="preserve"> REF _Ref453015023 \r \h </w:instrText>
      </w:r>
      <w:r w:rsidR="00F27368" w:rsidRPr="6A0EC61D">
        <w:rPr>
          <w:rFonts w:asciiTheme="majorHAnsi" w:hAnsiTheme="majorHAnsi"/>
        </w:rPr>
        <w:instrText xml:space="preserve"> \* MERGEFORMAT </w:instrText>
      </w:r>
      <w:r w:rsidR="00D127B4" w:rsidRPr="6A0EC61D">
        <w:rPr>
          <w:rFonts w:asciiTheme="majorHAnsi" w:hAnsiTheme="majorHAnsi"/>
        </w:rPr>
      </w:r>
      <w:r w:rsidR="00D127B4" w:rsidRPr="6A0EC61D">
        <w:rPr>
          <w:rFonts w:asciiTheme="majorHAnsi" w:hAnsiTheme="majorHAnsi"/>
        </w:rPr>
        <w:fldChar w:fldCharType="separate"/>
      </w:r>
      <w:r w:rsidR="2A7888A7" w:rsidRPr="6A0EC61D">
        <w:rPr>
          <w:rFonts w:asciiTheme="majorHAnsi" w:hAnsiTheme="majorHAnsi"/>
        </w:rPr>
        <w:t>Článek 9.7</w:t>
      </w:r>
      <w:r w:rsidR="00D127B4" w:rsidRPr="6A0EC61D">
        <w:rPr>
          <w:rFonts w:asciiTheme="majorHAnsi" w:hAnsiTheme="majorHAnsi"/>
        </w:rPr>
        <w:fldChar w:fldCharType="end"/>
      </w:r>
      <w:r w:rsidR="663E555E" w:rsidRPr="6A0EC61D">
        <w:rPr>
          <w:rFonts w:asciiTheme="majorHAnsi" w:hAnsiTheme="majorHAnsi"/>
        </w:rPr>
        <w:t>)</w:t>
      </w:r>
      <w:r w:rsidR="0EF1A2F5" w:rsidRPr="6A0EC61D">
        <w:rPr>
          <w:rFonts w:asciiTheme="majorHAnsi" w:hAnsiTheme="majorHAnsi"/>
        </w:rPr>
        <w:t xml:space="preserve">, a nebo </w:t>
      </w:r>
      <w:r w:rsidR="3C266F7C" w:rsidRPr="6A0EC61D">
        <w:rPr>
          <w:rFonts w:asciiTheme="majorHAnsi" w:hAnsiTheme="majorHAnsi"/>
        </w:rPr>
        <w:t xml:space="preserve">se </w:t>
      </w:r>
      <w:r w:rsidR="0EF1A2F5" w:rsidRPr="6A0EC61D">
        <w:rPr>
          <w:rFonts w:asciiTheme="majorHAnsi" w:hAnsiTheme="majorHAnsi"/>
        </w:rPr>
        <w:t>zahájením prací</w:t>
      </w:r>
      <w:r w:rsidR="55156DC8" w:rsidRPr="6A0EC61D">
        <w:rPr>
          <w:rFonts w:asciiTheme="majorHAnsi" w:hAnsiTheme="majorHAnsi"/>
        </w:rPr>
        <w:t xml:space="preserve"> po dobu delší než [5] dnů</w:t>
      </w:r>
      <w:r w:rsidR="3C266F7C" w:rsidRPr="6A0EC61D">
        <w:rPr>
          <w:rFonts w:asciiTheme="majorHAnsi" w:hAnsiTheme="majorHAnsi"/>
        </w:rPr>
        <w:t xml:space="preserve"> (viz </w:t>
      </w:r>
      <w:r w:rsidR="00D127B4" w:rsidRPr="6A0EC61D">
        <w:rPr>
          <w:rFonts w:asciiTheme="majorHAnsi" w:hAnsiTheme="majorHAnsi"/>
        </w:rPr>
        <w:fldChar w:fldCharType="begin"/>
      </w:r>
      <w:r w:rsidR="00EA4F1B" w:rsidRPr="6A0EC61D">
        <w:rPr>
          <w:rFonts w:asciiTheme="majorHAnsi" w:hAnsiTheme="majorHAnsi"/>
        </w:rPr>
        <w:instrText xml:space="preserve"> REF _Ref453015023 \r \h </w:instrText>
      </w:r>
      <w:r w:rsidR="00F27368" w:rsidRPr="6A0EC61D">
        <w:rPr>
          <w:rFonts w:asciiTheme="majorHAnsi" w:hAnsiTheme="majorHAnsi"/>
        </w:rPr>
        <w:instrText xml:space="preserve"> \* MERGEFORMAT </w:instrText>
      </w:r>
      <w:r w:rsidR="00D127B4" w:rsidRPr="6A0EC61D">
        <w:rPr>
          <w:rFonts w:asciiTheme="majorHAnsi" w:hAnsiTheme="majorHAnsi"/>
        </w:rPr>
      </w:r>
      <w:r w:rsidR="00D127B4" w:rsidRPr="6A0EC61D">
        <w:rPr>
          <w:rFonts w:asciiTheme="majorHAnsi" w:hAnsiTheme="majorHAnsi"/>
        </w:rPr>
        <w:fldChar w:fldCharType="separate"/>
      </w:r>
      <w:r w:rsidR="2A7888A7" w:rsidRPr="6A0EC61D">
        <w:rPr>
          <w:rFonts w:asciiTheme="majorHAnsi" w:hAnsiTheme="majorHAnsi"/>
        </w:rPr>
        <w:t>Článek 9.7</w:t>
      </w:r>
      <w:r w:rsidR="00D127B4" w:rsidRPr="6A0EC61D">
        <w:rPr>
          <w:rFonts w:asciiTheme="majorHAnsi" w:hAnsiTheme="majorHAnsi"/>
        </w:rPr>
        <w:fldChar w:fldCharType="end"/>
      </w:r>
      <w:r w:rsidR="3C266F7C" w:rsidRPr="6A0EC61D">
        <w:rPr>
          <w:rFonts w:asciiTheme="majorHAnsi" w:hAnsiTheme="majorHAnsi"/>
        </w:rPr>
        <w:t>),</w:t>
      </w:r>
      <w:r w:rsidR="4E7FEB6A" w:rsidRPr="6A0EC61D">
        <w:rPr>
          <w:rFonts w:asciiTheme="majorHAnsi" w:hAnsiTheme="majorHAnsi"/>
        </w:rPr>
        <w:t xml:space="preserve"> </w:t>
      </w:r>
      <w:r w:rsidR="68079A55" w:rsidRPr="6A0EC61D">
        <w:rPr>
          <w:rFonts w:asciiTheme="majorHAnsi" w:hAnsiTheme="majorHAnsi"/>
        </w:rPr>
        <w:t>ESCO</w:t>
      </w:r>
      <w:r w:rsidR="0A4E7CCF" w:rsidRPr="6A0EC61D">
        <w:rPr>
          <w:rFonts w:asciiTheme="majorHAnsi" w:hAnsiTheme="majorHAnsi"/>
        </w:rPr>
        <w:t xml:space="preserve"> je</w:t>
      </w:r>
      <w:r w:rsidR="68079A55" w:rsidRPr="6A0EC61D">
        <w:rPr>
          <w:rFonts w:asciiTheme="majorHAnsi" w:hAnsiTheme="majorHAnsi"/>
        </w:rPr>
        <w:t xml:space="preserve"> povinna uhradit Klientovi smluvní pokutu ve výši </w:t>
      </w:r>
      <w:r w:rsidR="2BBC93D7" w:rsidRPr="6A0EC61D">
        <w:rPr>
          <w:rFonts w:asciiTheme="majorHAnsi" w:hAnsiTheme="majorHAnsi"/>
        </w:rPr>
        <w:t xml:space="preserve">1 </w:t>
      </w:r>
      <w:r w:rsidR="7322FF12" w:rsidRPr="6A0EC61D">
        <w:rPr>
          <w:rFonts w:asciiTheme="majorHAnsi" w:hAnsiTheme="majorHAnsi"/>
        </w:rPr>
        <w:t xml:space="preserve">000,- Kč (slovy </w:t>
      </w:r>
      <w:r w:rsidR="2BBC93D7" w:rsidRPr="6A0EC61D">
        <w:rPr>
          <w:rFonts w:asciiTheme="majorHAnsi" w:hAnsiTheme="majorHAnsi"/>
        </w:rPr>
        <w:t xml:space="preserve">jeden </w:t>
      </w:r>
      <w:r w:rsidR="7322FF12" w:rsidRPr="6A0EC61D">
        <w:rPr>
          <w:rFonts w:asciiTheme="majorHAnsi" w:hAnsiTheme="majorHAnsi"/>
        </w:rPr>
        <w:t>tisíc</w:t>
      </w:r>
      <w:r w:rsidR="68079A55" w:rsidRPr="6A0EC61D">
        <w:rPr>
          <w:rFonts w:asciiTheme="majorHAnsi" w:hAnsiTheme="majorHAnsi"/>
        </w:rPr>
        <w:t xml:space="preserve"> korun českých bez DPH), a to za každý případ porušení</w:t>
      </w:r>
      <w:r w:rsidR="3BEC0C44" w:rsidRPr="005B6DD6">
        <w:t xml:space="preserve"> </w:t>
      </w:r>
      <w:r w:rsidR="3BEC0C44" w:rsidRPr="6A0EC61D">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B24CBE">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240"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46100DAD"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240"/>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r w:rsidR="00904FB1">
        <w:rPr>
          <w:rFonts w:asciiTheme="majorHAnsi" w:hAnsiTheme="majorHAnsi"/>
        </w:rPr>
        <w:t>včetn</w:t>
      </w:r>
      <w:r w:rsidR="00AB46BC">
        <w:rPr>
          <w:rFonts w:asciiTheme="majorHAnsi" w:hAnsiTheme="majorHAnsi"/>
        </w:rPr>
        <w:t>ě</w:t>
      </w:r>
      <w:r w:rsidR="00E11557" w:rsidRPr="00F27368">
        <w:rPr>
          <w:rFonts w:asciiTheme="majorHAnsi" w:hAnsiTheme="majorHAnsi"/>
        </w:rPr>
        <w:t xml:space="preserve"> 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41" w:name="_Ref238892302"/>
      <w:bookmarkStart w:id="242" w:name="_Toc326523000"/>
      <w:bookmarkStart w:id="243" w:name="_Ref75426144"/>
      <w:r w:rsidRPr="00F27368">
        <w:rPr>
          <w:rFonts w:asciiTheme="majorHAnsi" w:hAnsiTheme="majorHAnsi"/>
        </w:rPr>
        <w:t>Trvání smlouvy</w:t>
      </w:r>
      <w:bookmarkEnd w:id="241"/>
      <w:bookmarkEnd w:id="242"/>
      <w:bookmarkEnd w:id="243"/>
    </w:p>
    <w:p w14:paraId="11C589A3" w14:textId="6BAA64C3" w:rsidR="0069741E" w:rsidRPr="00F27368" w:rsidRDefault="00705D03" w:rsidP="00957080">
      <w:pPr>
        <w:pStyle w:val="Nadpis2"/>
        <w:rPr>
          <w:rFonts w:asciiTheme="majorHAnsi" w:hAnsiTheme="majorHAnsi"/>
        </w:rPr>
      </w:pPr>
      <w:bookmarkStart w:id="244" w:name="_Toc55976994"/>
      <w:r w:rsidRPr="00F27368">
        <w:rPr>
          <w:rFonts w:asciiTheme="majorHAnsi" w:hAnsiTheme="majorHAnsi"/>
        </w:rPr>
        <w:t xml:space="preserve">Tato smlouva zaniká naplněním předmětu a účelu této smlouvy v souladu s harmonogramem realizace </w:t>
      </w:r>
      <w:r w:rsidR="008C7B7B">
        <w:rPr>
          <w:rFonts w:asciiTheme="majorHAnsi" w:hAnsiTheme="majorHAnsi"/>
        </w:rPr>
        <w:t>projektu</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245" w:name="_Ref442695493"/>
      <w:bookmarkStart w:id="246" w:name="_Ref469102411"/>
      <w:r w:rsidRPr="00F27368">
        <w:rPr>
          <w:rFonts w:asciiTheme="majorHAnsi" w:hAnsiTheme="majorHAnsi"/>
        </w:rPr>
        <w:t>písemným odstoupením</w:t>
      </w:r>
      <w:bookmarkEnd w:id="245"/>
      <w:bookmarkEnd w:id="246"/>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247" w:name="_Ref530573793"/>
      <w:r w:rsidRPr="00367DB3">
        <w:rPr>
          <w:rFonts w:asciiTheme="majorHAnsi" w:hAnsiTheme="majorHAnsi"/>
        </w:rPr>
        <w:t>Každá ze smluvních stran je oprávněna odstoupit od této smlouvy</w:t>
      </w:r>
      <w:bookmarkEnd w:id="244"/>
      <w:r w:rsidRPr="00367DB3">
        <w:rPr>
          <w:rFonts w:asciiTheme="majorHAnsi" w:hAnsiTheme="majorHAnsi"/>
        </w:rPr>
        <w:t>:</w:t>
      </w:r>
      <w:bookmarkEnd w:id="247"/>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lastRenderedPageBreak/>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248" w:name="_Ref238892284"/>
      <w:r w:rsidRPr="00F27368">
        <w:rPr>
          <w:rFonts w:asciiTheme="majorHAnsi" w:hAnsiTheme="majorHAnsi"/>
        </w:rPr>
        <w:t>v případě, že druhá smluvní strana podstatným způsobem porušila svoji smluvní nebo zákonnou povinnost.</w:t>
      </w:r>
      <w:bookmarkEnd w:id="248"/>
    </w:p>
    <w:p w14:paraId="4907D8A0" w14:textId="78B86510" w:rsidR="00706BC7" w:rsidRPr="00FB2824" w:rsidRDefault="00706BC7" w:rsidP="00706BC7">
      <w:pPr>
        <w:pStyle w:val="Nadpis2"/>
        <w:rPr>
          <w:rFonts w:asciiTheme="majorHAnsi" w:hAnsiTheme="majorHAnsi"/>
        </w:rPr>
      </w:pPr>
      <w:r w:rsidRPr="00FB2824">
        <w:rPr>
          <w:rFonts w:asciiTheme="majorHAnsi" w:hAnsiTheme="majorHAnsi"/>
        </w:rPr>
        <w:t>Klient je oprávněn odstoupit od této smlouvy také v případě, kdy by z</w:t>
      </w:r>
      <w:r w:rsidRPr="00901EB3">
        <w:rPr>
          <w:rFonts w:asciiTheme="majorHAnsi" w:hAnsiTheme="majorHAnsi"/>
        </w:rPr>
        <w:t> jak</w:t>
      </w:r>
      <w:r w:rsidRPr="00E24181">
        <w:rPr>
          <w:rFonts w:asciiTheme="majorHAnsi" w:hAnsiTheme="majorHAnsi"/>
        </w:rPr>
        <w:t xml:space="preserve">éhokoli důvodu po </w:t>
      </w:r>
      <w:r w:rsidR="00B24CBE" w:rsidRPr="00E24181">
        <w:rPr>
          <w:rFonts w:asciiTheme="majorHAnsi" w:hAnsiTheme="majorHAnsi"/>
        </w:rPr>
        <w:t>podpis</w:t>
      </w:r>
      <w:r w:rsidR="00B24CBE">
        <w:rPr>
          <w:rFonts w:asciiTheme="majorHAnsi" w:hAnsiTheme="majorHAnsi"/>
        </w:rPr>
        <w:t>u</w:t>
      </w:r>
      <w:r w:rsidR="00B24CBE" w:rsidRPr="00E24181">
        <w:rPr>
          <w:rFonts w:asciiTheme="majorHAnsi" w:hAnsiTheme="majorHAnsi"/>
        </w:rPr>
        <w:t xml:space="preserve"> </w:t>
      </w:r>
      <w:r w:rsidRPr="00E24181">
        <w:rPr>
          <w:rFonts w:asciiTheme="majorHAnsi" w:hAnsiTheme="majorHAnsi"/>
        </w:rPr>
        <w:t>této smlouvy</w:t>
      </w:r>
      <w:r>
        <w:rPr>
          <w:rFonts w:asciiTheme="majorHAnsi" w:hAnsiTheme="majorHAnsi"/>
        </w:rPr>
        <w:t xml:space="preserve"> </w:t>
      </w:r>
      <w:r w:rsidRPr="00FB2824">
        <w:rPr>
          <w:rFonts w:asciiTheme="majorHAnsi" w:hAnsiTheme="majorHAnsi"/>
        </w:rPr>
        <w:t>došlo ke ztrátě možnosti financovaní smlouvy z dotace (i z části)</w:t>
      </w:r>
      <w:r>
        <w:rPr>
          <w:rFonts w:asciiTheme="majorHAnsi" w:hAnsiTheme="majorHAnsi"/>
        </w:rPr>
        <w:t>. Na vypořádaní plnění</w:t>
      </w:r>
      <w:r w:rsidR="00B24CBE">
        <w:rPr>
          <w:rFonts w:asciiTheme="majorHAnsi" w:hAnsiTheme="majorHAnsi"/>
        </w:rPr>
        <w:t xml:space="preserve"> se</w:t>
      </w:r>
      <w:r>
        <w:rPr>
          <w:rFonts w:asciiTheme="majorHAnsi" w:hAnsiTheme="majorHAnsi"/>
        </w:rPr>
        <w:t xml:space="preserve"> v tomhle případě uplatní </w:t>
      </w:r>
      <w:r>
        <w:rPr>
          <w:rFonts w:asciiTheme="majorHAnsi" w:hAnsiTheme="majorHAnsi"/>
        </w:rPr>
        <w:fldChar w:fldCharType="begin"/>
      </w:r>
      <w:r>
        <w:rPr>
          <w:rFonts w:asciiTheme="majorHAnsi" w:hAnsiTheme="majorHAnsi"/>
        </w:rPr>
        <w:instrText xml:space="preserve"> REF _Ref75426144 \r \h </w:instrText>
      </w:r>
      <w:r>
        <w:rPr>
          <w:rFonts w:asciiTheme="majorHAnsi" w:hAnsiTheme="majorHAnsi"/>
        </w:rPr>
      </w:r>
      <w:r>
        <w:rPr>
          <w:rFonts w:asciiTheme="majorHAnsi" w:hAnsiTheme="majorHAnsi"/>
        </w:rPr>
        <w:fldChar w:fldCharType="separate"/>
      </w:r>
      <w:r w:rsidR="00B24CBE">
        <w:rPr>
          <w:rFonts w:asciiTheme="majorHAnsi" w:hAnsiTheme="majorHAnsi"/>
        </w:rPr>
        <w:t>Článek 38</w:t>
      </w:r>
      <w:r>
        <w:rPr>
          <w:rFonts w:asciiTheme="majorHAnsi" w:hAnsiTheme="majorHAnsi"/>
        </w:rPr>
        <w:fldChar w:fldCharType="end"/>
      </w:r>
      <w:r>
        <w:rPr>
          <w:rFonts w:asciiTheme="majorHAnsi" w:hAnsiTheme="majorHAnsi"/>
        </w:rPr>
        <w:t xml:space="preserve">, bod </w:t>
      </w:r>
      <w:r>
        <w:rPr>
          <w:rFonts w:asciiTheme="majorHAnsi" w:hAnsiTheme="majorHAnsi"/>
        </w:rPr>
        <w:fldChar w:fldCharType="begin"/>
      </w:r>
      <w:r>
        <w:rPr>
          <w:rFonts w:asciiTheme="majorHAnsi" w:hAnsiTheme="majorHAnsi"/>
        </w:rPr>
        <w:instrText xml:space="preserve"> REF _Ref75426134 \r \h </w:instrText>
      </w:r>
      <w:r>
        <w:rPr>
          <w:rFonts w:asciiTheme="majorHAnsi" w:hAnsiTheme="majorHAnsi"/>
        </w:rPr>
      </w:r>
      <w:r>
        <w:rPr>
          <w:rFonts w:asciiTheme="majorHAnsi" w:hAnsiTheme="majorHAnsi"/>
        </w:rPr>
        <w:fldChar w:fldCharType="separate"/>
      </w:r>
      <w:r w:rsidR="00B24CBE">
        <w:rPr>
          <w:rFonts w:asciiTheme="majorHAnsi" w:hAnsiTheme="majorHAnsi"/>
        </w:rPr>
        <w:t>7</w:t>
      </w:r>
      <w:r>
        <w:rPr>
          <w:rFonts w:asciiTheme="majorHAnsi" w:hAnsiTheme="majorHAnsi"/>
        </w:rPr>
        <w:fldChar w:fldCharType="end"/>
      </w:r>
      <w:r>
        <w:rPr>
          <w:rFonts w:asciiTheme="majorHAnsi" w:hAnsiTheme="majorHAnsi"/>
        </w:rPr>
        <w:t>)</w:t>
      </w:r>
      <w:r w:rsidRPr="00082EDD">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_Ref75426132 \r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níže.</w:t>
      </w:r>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249"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249"/>
    </w:p>
    <w:p w14:paraId="5A16CB45" w14:textId="16E8F940" w:rsidR="00184CCF" w:rsidRPr="001E17FB" w:rsidRDefault="00F81353" w:rsidP="00F30234">
      <w:pPr>
        <w:pStyle w:val="Nadpis5"/>
        <w:numPr>
          <w:ilvl w:val="0"/>
          <w:numId w:val="31"/>
        </w:numPr>
        <w:ind w:left="964" w:hanging="567"/>
        <w:rPr>
          <w:rFonts w:asciiTheme="majorHAnsi" w:hAnsiTheme="majorHAnsi"/>
        </w:rPr>
      </w:pPr>
      <w:bookmarkStart w:id="250"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B24CBE">
        <w:rPr>
          <w:rFonts w:asciiTheme="majorHAnsi" w:hAnsiTheme="majorHAnsi"/>
        </w:rPr>
        <w:t>Článek 39.3</w:t>
      </w:r>
      <w:r w:rsidR="003924D6" w:rsidRPr="001E17FB">
        <w:rPr>
          <w:rFonts w:asciiTheme="majorHAnsi" w:hAnsiTheme="majorHAnsi"/>
        </w:rPr>
        <w:fldChar w:fldCharType="end"/>
      </w:r>
      <w:bookmarkEnd w:id="250"/>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lastRenderedPageBreak/>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58C7C559" w14:textId="2DC39696" w:rsidR="0043554F" w:rsidRPr="00AB46BC" w:rsidRDefault="00F81353" w:rsidP="00AB46BC">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51" w:name="_Toc326523001"/>
      <w:bookmarkStart w:id="252" w:name="_Ref84498881"/>
      <w:r w:rsidRPr="00F27368">
        <w:rPr>
          <w:rFonts w:asciiTheme="majorHAnsi" w:hAnsiTheme="majorHAnsi"/>
        </w:rPr>
        <w:t>Řešení sporů</w:t>
      </w:r>
      <w:bookmarkEnd w:id="251"/>
      <w:bookmarkEnd w:id="252"/>
    </w:p>
    <w:p w14:paraId="7BF674E9" w14:textId="77777777" w:rsidR="00F81353" w:rsidRPr="00F27368" w:rsidRDefault="00F81353" w:rsidP="00957080">
      <w:pPr>
        <w:pStyle w:val="Nadpis2"/>
        <w:rPr>
          <w:rFonts w:asciiTheme="majorHAnsi" w:hAnsiTheme="majorHAnsi"/>
        </w:rPr>
      </w:pPr>
      <w:bookmarkStart w:id="253"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54" w:name="_Ref510191456"/>
      <w:bookmarkStart w:id="255" w:name="_Ref510191603"/>
      <w:r w:rsidRPr="00F27368">
        <w:rPr>
          <w:rFonts w:asciiTheme="majorHAnsi" w:hAnsiTheme="majorHAnsi"/>
        </w:rPr>
        <w:t>oprávněných osob, příp. statutárních orgánů či jeho členů.</w:t>
      </w:r>
      <w:bookmarkEnd w:id="253"/>
    </w:p>
    <w:p w14:paraId="38F00D93" w14:textId="3C26339C" w:rsidR="00F81353" w:rsidRPr="00F27368" w:rsidRDefault="00F81353" w:rsidP="00957080">
      <w:pPr>
        <w:pStyle w:val="Nadpis2"/>
        <w:rPr>
          <w:rFonts w:asciiTheme="majorHAnsi" w:hAnsiTheme="majorHAnsi"/>
        </w:rPr>
      </w:pPr>
      <w:bookmarkStart w:id="256" w:name="_Ref152651880"/>
      <w:bookmarkStart w:id="257"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256"/>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323389BE"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258"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odborník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258"/>
    </w:p>
    <w:p w14:paraId="09655249" w14:textId="7C98236D" w:rsidR="00B40C29" w:rsidRPr="00F27368" w:rsidRDefault="006D79BA" w:rsidP="00A2287F">
      <w:pPr>
        <w:pStyle w:val="Nadpis2"/>
        <w:rPr>
          <w:rFonts w:asciiTheme="majorHAnsi" w:hAnsiTheme="majorHAnsi"/>
        </w:rPr>
      </w:pPr>
      <w:bookmarkStart w:id="259" w:name="_Ref333918836"/>
      <w:bookmarkStart w:id="260" w:name="_Ref453014381"/>
      <w:bookmarkEnd w:id="254"/>
      <w:bookmarkEnd w:id="255"/>
      <w:bookmarkEnd w:id="257"/>
      <w:r w:rsidRPr="00F27368" w:rsidDel="006D79BA">
        <w:rPr>
          <w:rFonts w:asciiTheme="majorHAnsi" w:hAnsiTheme="majorHAnsi"/>
        </w:rPr>
        <w:t xml:space="preserve"> </w:t>
      </w:r>
      <w:bookmarkEnd w:id="259"/>
      <w:bookmarkEnd w:id="260"/>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B24CBE" w:rsidRPr="00F6553D">
        <w:rPr>
          <w:rStyle w:val="Zvraznenie"/>
          <w:rFonts w:asciiTheme="majorHAnsi" w:hAnsiTheme="majorHAnsi"/>
          <w:i w:val="0"/>
        </w:rPr>
        <w:t>Článek 39.1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B24CBE" w:rsidRPr="00F6553D">
        <w:rPr>
          <w:rStyle w:val="Zvraznenie"/>
          <w:rFonts w:asciiTheme="majorHAnsi" w:hAnsiTheme="majorHAnsi"/>
          <w:i w:val="0"/>
        </w:rPr>
        <w:t>Článek 39.3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br/>
      </w:r>
      <w:bookmarkStart w:id="261" w:name="_Toc326523002"/>
      <w:r w:rsidRPr="00F27368">
        <w:rPr>
          <w:rFonts w:asciiTheme="majorHAnsi" w:hAnsiTheme="majorHAnsi"/>
        </w:rPr>
        <w:t>Závěrečná ustanovení</w:t>
      </w:r>
      <w:bookmarkEnd w:id="261"/>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Pokud se kterékoliv ustanovení této smlouvy nebo jeho část stane neplatným či nevynutitelným, nebude mít tato neplatnost vliv na platnost ostatních ustanovení smlouvy nebo jejich části, pokud </w:t>
      </w:r>
      <w:r w:rsidRPr="00F27368">
        <w:rPr>
          <w:rFonts w:asciiTheme="majorHAnsi" w:hAnsiTheme="majorHAnsi"/>
        </w:rPr>
        <w:lastRenderedPageBreak/>
        <w:t>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262"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262"/>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Tato Smlouva je vyhotovena v elektronické formě ve formátu PDF/A a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0E8E6ABF"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 xml:space="preserve">a administrace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 xml:space="preserve">je spolufinancována z Programu EU Horizont 2020 z finančního nástroje ELENA Evropské investiční banky. Spolufinancování se netýká samotné realizace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a spolufinancování opatření</w:t>
      </w:r>
      <w:r>
        <w:rPr>
          <w:rFonts w:asciiTheme="majorHAnsi" w:hAnsiTheme="majorHAnsi"/>
        </w:rPr>
        <w:t>.</w:t>
      </w:r>
    </w:p>
    <w:p w14:paraId="2213AEFF" w14:textId="77777777" w:rsidR="00936650" w:rsidRPr="00936650" w:rsidRDefault="00936650" w:rsidP="00936650">
      <w:pPr>
        <w:pStyle w:val="Nadpis2"/>
        <w:rPr>
          <w:rFonts w:asciiTheme="majorHAnsi" w:hAnsiTheme="majorHAnsi"/>
        </w:rPr>
      </w:pPr>
      <w:r w:rsidRPr="00936650">
        <w:rPr>
          <w:rFonts w:asciiTheme="majorHAnsi" w:hAnsiTheme="majorHAnsi"/>
        </w:rPr>
        <w:t xml:space="preserve">Uzavření této smlouvy schválila Rada Středočeského kraje dne </w:t>
      </w:r>
      <w:r w:rsidRPr="005A757B">
        <w:rPr>
          <w:rFonts w:asciiTheme="majorHAnsi" w:hAnsiTheme="majorHAnsi"/>
          <w:highlight w:val="cyan"/>
        </w:rPr>
        <w:t>doplní Klient</w:t>
      </w:r>
      <w:r w:rsidRPr="00936650">
        <w:rPr>
          <w:rFonts w:asciiTheme="majorHAnsi" w:hAnsiTheme="majorHAnsi"/>
        </w:rPr>
        <w:t>.</w:t>
      </w: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08A1E3DA"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8C7B7B">
        <w:rPr>
          <w:rFonts w:asciiTheme="majorHAnsi" w:hAnsiTheme="majorHAnsi"/>
        </w:rPr>
        <w:t>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lastRenderedPageBreak/>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56040" w14:textId="77777777" w:rsidR="0056300C" w:rsidRDefault="0056300C">
      <w:r>
        <w:separator/>
      </w:r>
    </w:p>
  </w:endnote>
  <w:endnote w:type="continuationSeparator" w:id="0">
    <w:p w14:paraId="638F4DA6" w14:textId="77777777" w:rsidR="0056300C" w:rsidRDefault="0056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Calibri">
    <w:panose1 w:val="020F0502020204030204"/>
    <w:charset w:val="EE"/>
    <w:family w:val="swiss"/>
    <w:pitch w:val="variable"/>
    <w:sig w:usb0="E4002EFF" w:usb1="C0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E8BF1" w14:textId="77777777" w:rsidR="0056300C" w:rsidRDefault="0056300C">
      <w:r>
        <w:separator/>
      </w:r>
    </w:p>
  </w:footnote>
  <w:footnote w:type="continuationSeparator" w:id="0">
    <w:p w14:paraId="0B31F498" w14:textId="77777777" w:rsidR="0056300C" w:rsidRDefault="00563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A0138" w14:textId="1DDF58B5" w:rsidR="00934131" w:rsidRPr="00C34EB4" w:rsidRDefault="00396DC6" w:rsidP="00586DB0">
    <w:pPr>
      <w:pStyle w:val="Hlavika"/>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638D3"/>
    <w:multiLevelType w:val="multilevel"/>
    <w:tmpl w:val="56D81A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580F40"/>
    <w:multiLevelType w:val="multilevel"/>
    <w:tmpl w:val="76BC66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8150100"/>
    <w:multiLevelType w:val="multilevel"/>
    <w:tmpl w:val="5A26F09E"/>
    <w:styleLink w:val="Aktulnseznam2"/>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068" w:hanging="360"/>
      </w:pPr>
    </w:lvl>
    <w:lvl w:ilvl="2">
      <w:start w:val="1"/>
      <w:numFmt w:val="lowerRoman"/>
      <w:lvlText w:val="%3."/>
      <w:lvlJc w:val="right"/>
      <w:pPr>
        <w:ind w:left="131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E8246D"/>
    <w:multiLevelType w:val="multilevel"/>
    <w:tmpl w:val="218C56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1"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15:restartNumberingAfterBreak="0">
    <w:nsid w:val="2A2214F2"/>
    <w:multiLevelType w:val="multilevel"/>
    <w:tmpl w:val="62CCBC7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E3D0F28"/>
    <w:multiLevelType w:val="multilevel"/>
    <w:tmpl w:val="530200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2ED30D60"/>
    <w:multiLevelType w:val="multilevel"/>
    <w:tmpl w:val="6002C366"/>
    <w:lvl w:ilvl="0">
      <w:start w:val="1"/>
      <w:numFmt w:val="decimal"/>
      <w:suff w:val="nothing"/>
      <w:lvlText w:val="Článek %1."/>
      <w:lvlJc w:val="left"/>
      <w:pPr>
        <w:ind w:left="4254" w:firstLine="0"/>
      </w:pPr>
      <w:rPr>
        <w:rFonts w:asciiTheme="majorHAnsi" w:hAnsiTheme="majorHAnsi" w:hint="default"/>
        <w:b/>
        <w:i w:val="0"/>
        <w:color w:val="auto"/>
        <w:sz w:val="24"/>
      </w:rPr>
    </w:lvl>
    <w:lvl w:ilvl="1">
      <w:start w:val="1"/>
      <w:numFmt w:val="decimal"/>
      <w:lvlText w:val="%2."/>
      <w:lvlJc w:val="left"/>
      <w:pPr>
        <w:tabs>
          <w:tab w:val="num" w:pos="4367"/>
        </w:tabs>
        <w:ind w:left="4367" w:hanging="397"/>
      </w:pPr>
      <w:rPr>
        <w:rFonts w:asciiTheme="majorHAnsi" w:hAnsiTheme="majorHAnsi" w:hint="default"/>
        <w:b w:val="0"/>
        <w:bCs w:val="0"/>
        <w:i w:val="0"/>
        <w:sz w:val="22"/>
      </w:rPr>
    </w:lvl>
    <w:lvl w:ilvl="2">
      <w:start w:val="1"/>
      <w:numFmt w:val="lowerLetter"/>
      <w:lvlText w:val="%3)"/>
      <w:lvlJc w:val="left"/>
      <w:pPr>
        <w:ind w:left="643" w:hanging="360"/>
      </w:p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65997"/>
    <w:multiLevelType w:val="multilevel"/>
    <w:tmpl w:val="684C9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7436B1"/>
    <w:multiLevelType w:val="hybridMultilevel"/>
    <w:tmpl w:val="5A26F09E"/>
    <w:lvl w:ilvl="0" w:tplc="ABBE3FAC">
      <w:start w:val="1"/>
      <w:numFmt w:val="lowerLetter"/>
      <w:lvlText w:val="%1)"/>
      <w:lvlJc w:val="left"/>
      <w:pPr>
        <w:ind w:left="785"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2E0028"/>
    <w:multiLevelType w:val="multilevel"/>
    <w:tmpl w:val="77EE6B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862EE5"/>
    <w:multiLevelType w:val="multilevel"/>
    <w:tmpl w:val="5A26F09E"/>
    <w:styleLink w:val="Aktulnseznam5"/>
    <w:lvl w:ilvl="0">
      <w:start w:val="1"/>
      <w:numFmt w:val="lowerLetter"/>
      <w:lvlText w:val="%1)"/>
      <w:lvlJc w:val="left"/>
      <w:pPr>
        <w:ind w:left="785"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E02D18"/>
    <w:multiLevelType w:val="multilevel"/>
    <w:tmpl w:val="66C0465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D385AF8"/>
    <w:multiLevelType w:val="multilevel"/>
    <w:tmpl w:val="277052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447A4A"/>
    <w:multiLevelType w:val="multilevel"/>
    <w:tmpl w:val="94CCD2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CD17E4"/>
    <w:multiLevelType w:val="multilevel"/>
    <w:tmpl w:val="D834BACE"/>
    <w:styleLink w:val="Aktulnseznam3"/>
    <w:lvl w:ilvl="0">
      <w:start w:val="4"/>
      <w:numFmt w:val="lowerLetter"/>
      <w:lvlText w:val="%1."/>
      <w:lvlJc w:val="left"/>
      <w:pPr>
        <w:tabs>
          <w:tab w:val="num" w:pos="785"/>
        </w:tabs>
        <w:ind w:left="785" w:hanging="360"/>
      </w:pPr>
    </w:lvl>
    <w:lvl w:ilvl="1">
      <w:start w:val="1"/>
      <w:numFmt w:val="lowerLetter"/>
      <w:lvlText w:val="%2."/>
      <w:lvlJc w:val="left"/>
      <w:pPr>
        <w:tabs>
          <w:tab w:val="num" w:pos="1505"/>
        </w:tabs>
        <w:ind w:left="1505" w:hanging="360"/>
      </w:pPr>
    </w:lvl>
    <w:lvl w:ilvl="2">
      <w:start w:val="1"/>
      <w:numFmt w:val="lowerLetter"/>
      <w:lvlText w:val="%3."/>
      <w:lvlJc w:val="left"/>
      <w:pPr>
        <w:tabs>
          <w:tab w:val="num" w:pos="2225"/>
        </w:tabs>
        <w:ind w:left="2225" w:hanging="360"/>
      </w:pPr>
    </w:lvl>
    <w:lvl w:ilvl="3">
      <w:start w:val="1"/>
      <w:numFmt w:val="lowerLetter"/>
      <w:lvlText w:val="%4."/>
      <w:lvlJc w:val="left"/>
      <w:pPr>
        <w:tabs>
          <w:tab w:val="num" w:pos="2945"/>
        </w:tabs>
        <w:ind w:left="2945" w:hanging="360"/>
      </w:pPr>
    </w:lvl>
    <w:lvl w:ilvl="4">
      <w:start w:val="1"/>
      <w:numFmt w:val="lowerLetter"/>
      <w:lvlText w:val="%5."/>
      <w:lvlJc w:val="left"/>
      <w:pPr>
        <w:tabs>
          <w:tab w:val="num" w:pos="3665"/>
        </w:tabs>
        <w:ind w:left="3665" w:hanging="360"/>
      </w:pPr>
    </w:lvl>
    <w:lvl w:ilvl="5">
      <w:start w:val="1"/>
      <w:numFmt w:val="lowerLetter"/>
      <w:lvlText w:val="%6."/>
      <w:lvlJc w:val="left"/>
      <w:pPr>
        <w:tabs>
          <w:tab w:val="num" w:pos="4385"/>
        </w:tabs>
        <w:ind w:left="4385" w:hanging="360"/>
      </w:pPr>
    </w:lvl>
    <w:lvl w:ilvl="6">
      <w:start w:val="1"/>
      <w:numFmt w:val="lowerLetter"/>
      <w:lvlText w:val="%7."/>
      <w:lvlJc w:val="left"/>
      <w:pPr>
        <w:tabs>
          <w:tab w:val="num" w:pos="5105"/>
        </w:tabs>
        <w:ind w:left="5105" w:hanging="360"/>
      </w:pPr>
    </w:lvl>
    <w:lvl w:ilvl="7">
      <w:start w:val="1"/>
      <w:numFmt w:val="lowerLetter"/>
      <w:lvlText w:val="%8."/>
      <w:lvlJc w:val="left"/>
      <w:pPr>
        <w:tabs>
          <w:tab w:val="num" w:pos="5825"/>
        </w:tabs>
        <w:ind w:left="5825" w:hanging="360"/>
      </w:pPr>
    </w:lvl>
    <w:lvl w:ilvl="8">
      <w:start w:val="1"/>
      <w:numFmt w:val="lowerLetter"/>
      <w:lvlText w:val="%9."/>
      <w:lvlJc w:val="left"/>
      <w:pPr>
        <w:tabs>
          <w:tab w:val="num" w:pos="6545"/>
        </w:tabs>
        <w:ind w:left="6545" w:hanging="360"/>
      </w:pPr>
    </w:lvl>
  </w:abstractNum>
  <w:abstractNum w:abstractNumId="30"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2"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3"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7265D5"/>
    <w:multiLevelType w:val="multilevel"/>
    <w:tmpl w:val="C8C2747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36"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37"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9" w15:restartNumberingAfterBreak="0">
    <w:nsid w:val="54C37253"/>
    <w:multiLevelType w:val="multilevel"/>
    <w:tmpl w:val="FF64527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41"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C4F7D6D"/>
    <w:multiLevelType w:val="multilevel"/>
    <w:tmpl w:val="5A26F09E"/>
    <w:styleLink w:val="Aktulnseznam1"/>
    <w:lvl w:ilvl="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C5E5357"/>
    <w:multiLevelType w:val="multilevel"/>
    <w:tmpl w:val="BBD68DCC"/>
    <w:lvl w:ilvl="0">
      <w:start w:val="1"/>
      <w:numFmt w:val="lowerLetter"/>
      <w:lvlText w:val="%1)"/>
      <w:lvlJc w:val="left"/>
      <w:pPr>
        <w:ind w:left="1148"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start w:val="1"/>
      <w:numFmt w:val="lowerLetter"/>
      <w:lvlText w:val="%2."/>
      <w:lvlJc w:val="left"/>
      <w:pPr>
        <w:tabs>
          <w:tab w:val="num" w:pos="1505"/>
        </w:tabs>
        <w:ind w:left="1505" w:hanging="360"/>
      </w:pPr>
      <w:rPr>
        <w:rFonts w:hint="default"/>
      </w:rPr>
    </w:lvl>
    <w:lvl w:ilvl="2">
      <w:start w:val="1"/>
      <w:numFmt w:val="lowerLetter"/>
      <w:lvlText w:val="%3."/>
      <w:lvlJc w:val="left"/>
      <w:pPr>
        <w:tabs>
          <w:tab w:val="num" w:pos="2225"/>
        </w:tabs>
        <w:ind w:left="2225" w:hanging="360"/>
      </w:pPr>
      <w:rPr>
        <w:rFonts w:hint="default"/>
      </w:rPr>
    </w:lvl>
    <w:lvl w:ilvl="3">
      <w:start w:val="1"/>
      <w:numFmt w:val="lowerLetter"/>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Letter"/>
      <w:lvlText w:val="%6."/>
      <w:lvlJc w:val="left"/>
      <w:pPr>
        <w:tabs>
          <w:tab w:val="num" w:pos="4385"/>
        </w:tabs>
        <w:ind w:left="4385" w:hanging="360"/>
      </w:pPr>
      <w:rPr>
        <w:rFonts w:hint="default"/>
      </w:rPr>
    </w:lvl>
    <w:lvl w:ilvl="6">
      <w:start w:val="1"/>
      <w:numFmt w:val="lowerLetter"/>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Letter"/>
      <w:lvlText w:val="%9."/>
      <w:lvlJc w:val="left"/>
      <w:pPr>
        <w:tabs>
          <w:tab w:val="num" w:pos="6545"/>
        </w:tabs>
        <w:ind w:left="6545" w:hanging="360"/>
      </w:pPr>
      <w:rPr>
        <w:rFonts w:hint="default"/>
      </w:rPr>
    </w:lvl>
  </w:abstractNum>
  <w:abstractNum w:abstractNumId="45" w15:restartNumberingAfterBreak="0">
    <w:nsid w:val="5FFF0A71"/>
    <w:multiLevelType w:val="multilevel"/>
    <w:tmpl w:val="A9781272"/>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6043478B"/>
    <w:multiLevelType w:val="multilevel"/>
    <w:tmpl w:val="C98474D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620C2163"/>
    <w:multiLevelType w:val="multilevel"/>
    <w:tmpl w:val="5A26F09E"/>
    <w:numStyleLink w:val="Aktulnseznam2"/>
  </w:abstractNum>
  <w:abstractNum w:abstractNumId="48"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9"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50" w15:restartNumberingAfterBreak="0">
    <w:nsid w:val="6999652D"/>
    <w:multiLevelType w:val="multilevel"/>
    <w:tmpl w:val="7D44231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52"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53"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895422"/>
    <w:multiLevelType w:val="multilevel"/>
    <w:tmpl w:val="D640D94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72A5075C"/>
    <w:multiLevelType w:val="multilevel"/>
    <w:tmpl w:val="11427C2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945DD3"/>
    <w:multiLevelType w:val="multilevel"/>
    <w:tmpl w:val="8342160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CE70660"/>
    <w:multiLevelType w:val="multilevel"/>
    <w:tmpl w:val="BBD68DCC"/>
    <w:styleLink w:val="Aktulnseznam4"/>
    <w:lvl w:ilvl="0">
      <w:start w:val="1"/>
      <w:numFmt w:val="lowerLetter"/>
      <w:lvlText w:val="%1)"/>
      <w:lvlJc w:val="left"/>
      <w:pPr>
        <w:ind w:left="1148"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start w:val="1"/>
      <w:numFmt w:val="lowerLetter"/>
      <w:lvlText w:val="%2."/>
      <w:lvlJc w:val="left"/>
      <w:pPr>
        <w:tabs>
          <w:tab w:val="num" w:pos="1505"/>
        </w:tabs>
        <w:ind w:left="1505" w:hanging="360"/>
      </w:pPr>
      <w:rPr>
        <w:rFonts w:hint="default"/>
      </w:rPr>
    </w:lvl>
    <w:lvl w:ilvl="2">
      <w:start w:val="1"/>
      <w:numFmt w:val="lowerLetter"/>
      <w:lvlText w:val="%3."/>
      <w:lvlJc w:val="left"/>
      <w:pPr>
        <w:tabs>
          <w:tab w:val="num" w:pos="2225"/>
        </w:tabs>
        <w:ind w:left="2225" w:hanging="360"/>
      </w:pPr>
      <w:rPr>
        <w:rFonts w:hint="default"/>
      </w:rPr>
    </w:lvl>
    <w:lvl w:ilvl="3">
      <w:start w:val="1"/>
      <w:numFmt w:val="lowerLetter"/>
      <w:lvlText w:val="%4."/>
      <w:lvlJc w:val="left"/>
      <w:pPr>
        <w:tabs>
          <w:tab w:val="num" w:pos="2945"/>
        </w:tabs>
        <w:ind w:left="2945" w:hanging="360"/>
      </w:pPr>
      <w:rPr>
        <w:rFonts w:hint="default"/>
      </w:rPr>
    </w:lvl>
    <w:lvl w:ilvl="4">
      <w:start w:val="1"/>
      <w:numFmt w:val="lowerLetter"/>
      <w:lvlText w:val="%5."/>
      <w:lvlJc w:val="left"/>
      <w:pPr>
        <w:tabs>
          <w:tab w:val="num" w:pos="3665"/>
        </w:tabs>
        <w:ind w:left="3665" w:hanging="360"/>
      </w:pPr>
      <w:rPr>
        <w:rFonts w:hint="default"/>
      </w:rPr>
    </w:lvl>
    <w:lvl w:ilvl="5">
      <w:start w:val="1"/>
      <w:numFmt w:val="lowerLetter"/>
      <w:lvlText w:val="%6."/>
      <w:lvlJc w:val="left"/>
      <w:pPr>
        <w:tabs>
          <w:tab w:val="num" w:pos="4385"/>
        </w:tabs>
        <w:ind w:left="4385" w:hanging="360"/>
      </w:pPr>
      <w:rPr>
        <w:rFonts w:hint="default"/>
      </w:rPr>
    </w:lvl>
    <w:lvl w:ilvl="6">
      <w:start w:val="1"/>
      <w:numFmt w:val="lowerLetter"/>
      <w:lvlText w:val="%7."/>
      <w:lvlJc w:val="left"/>
      <w:pPr>
        <w:tabs>
          <w:tab w:val="num" w:pos="5105"/>
        </w:tabs>
        <w:ind w:left="5105" w:hanging="360"/>
      </w:pPr>
      <w:rPr>
        <w:rFonts w:hint="default"/>
      </w:rPr>
    </w:lvl>
    <w:lvl w:ilvl="7">
      <w:start w:val="1"/>
      <w:numFmt w:val="lowerLetter"/>
      <w:lvlText w:val="%8."/>
      <w:lvlJc w:val="left"/>
      <w:pPr>
        <w:tabs>
          <w:tab w:val="num" w:pos="5825"/>
        </w:tabs>
        <w:ind w:left="5825" w:hanging="360"/>
      </w:pPr>
      <w:rPr>
        <w:rFonts w:hint="default"/>
      </w:rPr>
    </w:lvl>
    <w:lvl w:ilvl="8">
      <w:start w:val="1"/>
      <w:numFmt w:val="lowerLetter"/>
      <w:lvlText w:val="%9."/>
      <w:lvlJc w:val="left"/>
      <w:pPr>
        <w:tabs>
          <w:tab w:val="num" w:pos="6545"/>
        </w:tabs>
        <w:ind w:left="6545" w:hanging="360"/>
      </w:pPr>
      <w:rPr>
        <w:rFonts w:hint="default"/>
      </w:rPr>
    </w:lvl>
  </w:abstractNum>
  <w:abstractNum w:abstractNumId="60"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8"/>
  </w:num>
  <w:num w:numId="2" w16cid:durableId="1182431103">
    <w:abstractNumId w:val="39"/>
  </w:num>
  <w:num w:numId="3" w16cid:durableId="1430008550">
    <w:abstractNumId w:val="10"/>
  </w:num>
  <w:num w:numId="4" w16cid:durableId="2143109688">
    <w:abstractNumId w:val="31"/>
  </w:num>
  <w:num w:numId="5" w16cid:durableId="968168920">
    <w:abstractNumId w:val="35"/>
  </w:num>
  <w:num w:numId="6" w16cid:durableId="11334003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48"/>
  </w:num>
  <w:num w:numId="8" w16cid:durableId="747187884">
    <w:abstractNumId w:val="48"/>
    <w:lvlOverride w:ilvl="0">
      <w:startOverride w:val="1"/>
    </w:lvlOverride>
  </w:num>
  <w:num w:numId="9" w16cid:durableId="1843201541">
    <w:abstractNumId w:val="36"/>
  </w:num>
  <w:num w:numId="10" w16cid:durableId="227306474">
    <w:abstractNumId w:val="48"/>
    <w:lvlOverride w:ilvl="0">
      <w:startOverride w:val="1"/>
    </w:lvlOverride>
  </w:num>
  <w:num w:numId="11" w16cid:durableId="971442368">
    <w:abstractNumId w:val="11"/>
  </w:num>
  <w:num w:numId="12" w16cid:durableId="324282936">
    <w:abstractNumId w:val="0"/>
  </w:num>
  <w:num w:numId="13" w16cid:durableId="1726105659">
    <w:abstractNumId w:val="20"/>
  </w:num>
  <w:num w:numId="14" w16cid:durableId="453595972">
    <w:abstractNumId w:val="37"/>
  </w:num>
  <w:num w:numId="15" w16cid:durableId="357002811">
    <w:abstractNumId w:val="52"/>
  </w:num>
  <w:num w:numId="16" w16cid:durableId="1125974878">
    <w:abstractNumId w:val="3"/>
  </w:num>
  <w:num w:numId="17" w16cid:durableId="1917129826">
    <w:abstractNumId w:val="53"/>
  </w:num>
  <w:num w:numId="18" w16cid:durableId="446655969">
    <w:abstractNumId w:val="60"/>
  </w:num>
  <w:num w:numId="19" w16cid:durableId="484393696">
    <w:abstractNumId w:val="23"/>
  </w:num>
  <w:num w:numId="20" w16cid:durableId="830947730">
    <w:abstractNumId w:val="18"/>
  </w:num>
  <w:num w:numId="21" w16cid:durableId="857887976">
    <w:abstractNumId w:val="25"/>
  </w:num>
  <w:num w:numId="22" w16cid:durableId="397099733">
    <w:abstractNumId w:val="5"/>
  </w:num>
  <w:num w:numId="23" w16cid:durableId="484901954">
    <w:abstractNumId w:val="1"/>
  </w:num>
  <w:num w:numId="24" w16cid:durableId="1236664527">
    <w:abstractNumId w:val="28"/>
  </w:num>
  <w:num w:numId="25" w16cid:durableId="1505903459">
    <w:abstractNumId w:val="49"/>
  </w:num>
  <w:num w:numId="26" w16cid:durableId="1334145868">
    <w:abstractNumId w:val="19"/>
  </w:num>
  <w:num w:numId="27" w16cid:durableId="935556124">
    <w:abstractNumId w:val="13"/>
  </w:num>
  <w:num w:numId="28" w16cid:durableId="2068871344">
    <w:abstractNumId w:val="56"/>
  </w:num>
  <w:num w:numId="29" w16cid:durableId="644043757">
    <w:abstractNumId w:val="30"/>
  </w:num>
  <w:num w:numId="30" w16cid:durableId="868568857">
    <w:abstractNumId w:val="2"/>
  </w:num>
  <w:num w:numId="31" w16cid:durableId="1671370491">
    <w:abstractNumId w:val="42"/>
  </w:num>
  <w:num w:numId="32" w16cid:durableId="224994955">
    <w:abstractNumId w:val="38"/>
  </w:num>
  <w:num w:numId="33" w16cid:durableId="379288793">
    <w:abstractNumId w:val="40"/>
  </w:num>
  <w:num w:numId="34" w16cid:durableId="547453544">
    <w:abstractNumId w:val="16"/>
  </w:num>
  <w:num w:numId="35" w16cid:durableId="1591621671">
    <w:abstractNumId w:val="51"/>
  </w:num>
  <w:num w:numId="36" w16cid:durableId="2059744162">
    <w:abstractNumId w:val="32"/>
  </w:num>
  <w:num w:numId="37" w16cid:durableId="571155812">
    <w:abstractNumId w:val="48"/>
  </w:num>
  <w:num w:numId="38" w16cid:durableId="1410887707">
    <w:abstractNumId w:val="48"/>
  </w:num>
  <w:num w:numId="39" w16cid:durableId="306479004">
    <w:abstractNumId w:val="48"/>
  </w:num>
  <w:num w:numId="40" w16cid:durableId="323704360">
    <w:abstractNumId w:val="48"/>
  </w:num>
  <w:num w:numId="41" w16cid:durableId="1032652797">
    <w:abstractNumId w:val="48"/>
  </w:num>
  <w:num w:numId="42" w16cid:durableId="1514957271">
    <w:abstractNumId w:val="48"/>
  </w:num>
  <w:num w:numId="43" w16cid:durableId="1415282519">
    <w:abstractNumId w:val="48"/>
  </w:num>
  <w:num w:numId="44" w16cid:durableId="1190872199">
    <w:abstractNumId w:val="48"/>
  </w:num>
  <w:num w:numId="45" w16cid:durableId="1263105117">
    <w:abstractNumId w:val="48"/>
  </w:num>
  <w:num w:numId="46" w16cid:durableId="1330324551">
    <w:abstractNumId w:val="48"/>
  </w:num>
  <w:num w:numId="47" w16cid:durableId="1460957094">
    <w:abstractNumId w:val="58"/>
  </w:num>
  <w:num w:numId="48" w16cid:durableId="1594820433">
    <w:abstractNumId w:val="41"/>
  </w:num>
  <w:num w:numId="49" w16cid:durableId="178081772">
    <w:abstractNumId w:val="48"/>
  </w:num>
  <w:num w:numId="50" w16cid:durableId="2020571982">
    <w:abstractNumId w:val="31"/>
  </w:num>
  <w:num w:numId="51" w16cid:durableId="1919753435">
    <w:abstractNumId w:val="31"/>
  </w:num>
  <w:num w:numId="52" w16cid:durableId="2035184585">
    <w:abstractNumId w:val="48"/>
  </w:num>
  <w:num w:numId="53" w16cid:durableId="1432163651">
    <w:abstractNumId w:val="48"/>
  </w:num>
  <w:num w:numId="54" w16cid:durableId="1929777178">
    <w:abstractNumId w:val="48"/>
  </w:num>
  <w:num w:numId="55" w16cid:durableId="896286513">
    <w:abstractNumId w:val="48"/>
  </w:num>
  <w:num w:numId="56" w16cid:durableId="154498420">
    <w:abstractNumId w:val="33"/>
  </w:num>
  <w:num w:numId="57" w16cid:durableId="1924139062">
    <w:abstractNumId w:val="48"/>
  </w:num>
  <w:num w:numId="58" w16cid:durableId="1381124994">
    <w:abstractNumId w:val="48"/>
  </w:num>
  <w:num w:numId="59" w16cid:durableId="515509523">
    <w:abstractNumId w:val="43"/>
  </w:num>
  <w:num w:numId="60" w16cid:durableId="131674344">
    <w:abstractNumId w:val="7"/>
  </w:num>
  <w:num w:numId="61" w16cid:durableId="308441431">
    <w:abstractNumId w:val="44"/>
  </w:num>
  <w:num w:numId="62" w16cid:durableId="473452621">
    <w:abstractNumId w:val="54"/>
  </w:num>
  <w:num w:numId="63" w16cid:durableId="9265785">
    <w:abstractNumId w:val="55"/>
  </w:num>
  <w:num w:numId="64" w16cid:durableId="1047413057">
    <w:abstractNumId w:val="29"/>
  </w:num>
  <w:num w:numId="65" w16cid:durableId="1064376822">
    <w:abstractNumId w:val="59"/>
  </w:num>
  <w:num w:numId="66" w16cid:durableId="1036850734">
    <w:abstractNumId w:val="22"/>
  </w:num>
  <w:num w:numId="67" w16cid:durableId="536091312">
    <w:abstractNumId w:val="48"/>
  </w:num>
  <w:num w:numId="68" w16cid:durableId="1518615047">
    <w:abstractNumId w:val="34"/>
  </w:num>
  <w:num w:numId="69" w16cid:durableId="223294968">
    <w:abstractNumId w:val="45"/>
  </w:num>
  <w:num w:numId="70" w16cid:durableId="131944253">
    <w:abstractNumId w:val="21"/>
  </w:num>
  <w:num w:numId="71" w16cid:durableId="1796287203">
    <w:abstractNumId w:val="48"/>
  </w:num>
  <w:num w:numId="72" w16cid:durableId="622854308">
    <w:abstractNumId w:val="4"/>
  </w:num>
  <w:num w:numId="73" w16cid:durableId="139734133">
    <w:abstractNumId w:val="26"/>
  </w:num>
  <w:num w:numId="74" w16cid:durableId="992753743">
    <w:abstractNumId w:val="24"/>
  </w:num>
  <w:num w:numId="75" w16cid:durableId="308025190">
    <w:abstractNumId w:val="46"/>
  </w:num>
  <w:num w:numId="76" w16cid:durableId="1406954189">
    <w:abstractNumId w:val="50"/>
  </w:num>
  <w:num w:numId="77" w16cid:durableId="1368140834">
    <w:abstractNumId w:val="57"/>
  </w:num>
  <w:num w:numId="78" w16cid:durableId="1233151540">
    <w:abstractNumId w:val="15"/>
  </w:num>
  <w:num w:numId="79" w16cid:durableId="910964096">
    <w:abstractNumId w:val="17"/>
  </w:num>
  <w:num w:numId="80" w16cid:durableId="1512986716">
    <w:abstractNumId w:val="27"/>
  </w:num>
  <w:num w:numId="81" w16cid:durableId="2099523441">
    <w:abstractNumId w:val="9"/>
  </w:num>
  <w:num w:numId="82" w16cid:durableId="1126435994">
    <w:abstractNumId w:val="14"/>
  </w:num>
  <w:num w:numId="83" w16cid:durableId="141387703">
    <w:abstractNumId w:val="6"/>
  </w:num>
  <w:num w:numId="84" w16cid:durableId="1773088551">
    <w:abstractNumId w:val="12"/>
  </w:num>
  <w:num w:numId="85" w16cid:durableId="468399748">
    <w:abstractNumId w:val="47"/>
  </w:num>
  <w:num w:numId="86" w16cid:durableId="1889566441">
    <w:abstractNumId w:val="39"/>
  </w:num>
  <w:num w:numId="87" w16cid:durableId="523396889">
    <w:abstractNumId w:val="39"/>
  </w:num>
  <w:num w:numId="88" w16cid:durableId="1850825065">
    <w:abstractNumId w:val="39"/>
  </w:num>
  <w:num w:numId="89" w16cid:durableId="447310755">
    <w:abstractNumId w:val="3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id Kudýn">
    <w15:presenceInfo w15:providerId="AD" w15:userId="S::kudyn@pkv.cz::9d361e7a-6e00-4b90-a38b-2f966d93ab19"/>
  </w15:person>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2983"/>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03DC"/>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2061"/>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756"/>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6A7"/>
    <w:rsid w:val="00263F4C"/>
    <w:rsid w:val="002653A7"/>
    <w:rsid w:val="00265A6F"/>
    <w:rsid w:val="00267B04"/>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18F9"/>
    <w:rsid w:val="003725F6"/>
    <w:rsid w:val="0037269A"/>
    <w:rsid w:val="00373277"/>
    <w:rsid w:val="00374086"/>
    <w:rsid w:val="00374B40"/>
    <w:rsid w:val="003750E4"/>
    <w:rsid w:val="0037526E"/>
    <w:rsid w:val="003753EC"/>
    <w:rsid w:val="00380A91"/>
    <w:rsid w:val="00381A42"/>
    <w:rsid w:val="00382411"/>
    <w:rsid w:val="00383263"/>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ABD"/>
    <w:rsid w:val="00456E56"/>
    <w:rsid w:val="0046013E"/>
    <w:rsid w:val="00461C1A"/>
    <w:rsid w:val="0046387D"/>
    <w:rsid w:val="00463CBE"/>
    <w:rsid w:val="004645AB"/>
    <w:rsid w:val="0046466E"/>
    <w:rsid w:val="004657C9"/>
    <w:rsid w:val="00466AED"/>
    <w:rsid w:val="00466C37"/>
    <w:rsid w:val="00467E30"/>
    <w:rsid w:val="00470676"/>
    <w:rsid w:val="00470F29"/>
    <w:rsid w:val="0047110D"/>
    <w:rsid w:val="00471AE2"/>
    <w:rsid w:val="00471E65"/>
    <w:rsid w:val="004726A7"/>
    <w:rsid w:val="00472C09"/>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81C"/>
    <w:rsid w:val="00504F75"/>
    <w:rsid w:val="0050511C"/>
    <w:rsid w:val="00505F9A"/>
    <w:rsid w:val="00511102"/>
    <w:rsid w:val="00512E96"/>
    <w:rsid w:val="00514259"/>
    <w:rsid w:val="005143B0"/>
    <w:rsid w:val="00514402"/>
    <w:rsid w:val="005146AA"/>
    <w:rsid w:val="00514DEC"/>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00C"/>
    <w:rsid w:val="005635D2"/>
    <w:rsid w:val="00564102"/>
    <w:rsid w:val="005644B4"/>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17B0D"/>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AD8"/>
    <w:rsid w:val="006940C2"/>
    <w:rsid w:val="006945FB"/>
    <w:rsid w:val="006948CD"/>
    <w:rsid w:val="0069507A"/>
    <w:rsid w:val="0069552D"/>
    <w:rsid w:val="00695796"/>
    <w:rsid w:val="00695EEA"/>
    <w:rsid w:val="00696036"/>
    <w:rsid w:val="00696522"/>
    <w:rsid w:val="00696AB8"/>
    <w:rsid w:val="00696B8D"/>
    <w:rsid w:val="0069741E"/>
    <w:rsid w:val="0069748A"/>
    <w:rsid w:val="00697805"/>
    <w:rsid w:val="00697D1C"/>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2BA6"/>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157F"/>
    <w:rsid w:val="00762175"/>
    <w:rsid w:val="00762227"/>
    <w:rsid w:val="007623CD"/>
    <w:rsid w:val="0076506E"/>
    <w:rsid w:val="007651AA"/>
    <w:rsid w:val="00765A27"/>
    <w:rsid w:val="00767540"/>
    <w:rsid w:val="007677DC"/>
    <w:rsid w:val="00770E5A"/>
    <w:rsid w:val="007710AD"/>
    <w:rsid w:val="007715C2"/>
    <w:rsid w:val="00771704"/>
    <w:rsid w:val="0077238B"/>
    <w:rsid w:val="00774333"/>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A6B"/>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4C7A"/>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B7"/>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9E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668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46BC"/>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518"/>
    <w:rsid w:val="00B75762"/>
    <w:rsid w:val="00B758B6"/>
    <w:rsid w:val="00B75CF4"/>
    <w:rsid w:val="00B764A9"/>
    <w:rsid w:val="00B76CA1"/>
    <w:rsid w:val="00B76E2D"/>
    <w:rsid w:val="00B7700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987"/>
    <w:rsid w:val="00C02E62"/>
    <w:rsid w:val="00C03255"/>
    <w:rsid w:val="00C034FD"/>
    <w:rsid w:val="00C05046"/>
    <w:rsid w:val="00C05080"/>
    <w:rsid w:val="00C0589B"/>
    <w:rsid w:val="00C060D5"/>
    <w:rsid w:val="00C06637"/>
    <w:rsid w:val="00C0719F"/>
    <w:rsid w:val="00C074EF"/>
    <w:rsid w:val="00C077DA"/>
    <w:rsid w:val="00C07FEB"/>
    <w:rsid w:val="00C10E62"/>
    <w:rsid w:val="00C1191E"/>
    <w:rsid w:val="00C11CCA"/>
    <w:rsid w:val="00C12005"/>
    <w:rsid w:val="00C12BEF"/>
    <w:rsid w:val="00C1332C"/>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5D8E"/>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38F3"/>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246"/>
    <w:rsid w:val="00E55613"/>
    <w:rsid w:val="00E579B9"/>
    <w:rsid w:val="00E608D1"/>
    <w:rsid w:val="00E6168D"/>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64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475B"/>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41B5"/>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3798"/>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53D"/>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 w:val="0A4E7CCF"/>
    <w:rsid w:val="0EF1A2F5"/>
    <w:rsid w:val="1BAEB387"/>
    <w:rsid w:val="2177691A"/>
    <w:rsid w:val="2A7888A7"/>
    <w:rsid w:val="2BBC93D7"/>
    <w:rsid w:val="34708E91"/>
    <w:rsid w:val="3BEC0C44"/>
    <w:rsid w:val="3C266F7C"/>
    <w:rsid w:val="4775B6E5"/>
    <w:rsid w:val="4E438722"/>
    <w:rsid w:val="4E7FEB6A"/>
    <w:rsid w:val="4F0B455E"/>
    <w:rsid w:val="55156DC8"/>
    <w:rsid w:val="566771B8"/>
    <w:rsid w:val="5C80AC74"/>
    <w:rsid w:val="5F050A08"/>
    <w:rsid w:val="600CC356"/>
    <w:rsid w:val="6400B5DA"/>
    <w:rsid w:val="65650C00"/>
    <w:rsid w:val="663E555E"/>
    <w:rsid w:val="68079A55"/>
    <w:rsid w:val="6A0EC61D"/>
    <w:rsid w:val="6BBBEEB6"/>
    <w:rsid w:val="7322FF12"/>
    <w:rsid w:val="73BD83C5"/>
    <w:rsid w:val="7973E6D8"/>
  </w:rsids>
  <m:mathPr>
    <m:mathFont m:val="Cambria Math"/>
    <m:brkBin m:val="before"/>
    <m:brkBinSub m:val="--"/>
    <m:smallFrac/>
    <m:dispDef/>
    <m:lMargin m:val="0"/>
    <m:rMargin m:val="0"/>
    <m:defJc m:val="centerGroup"/>
    <m:wrapIndent m:val="1440"/>
    <m:intLim m:val="subSup"/>
    <m:naryLim m:val="undOvr"/>
  </m:mathPr>
  <w:themeFontLang w:val="cs-CZ"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spacing w:before="240"/>
      <w:outlineLvl w:val="2"/>
    </w:pPr>
    <w:rPr>
      <w:rFonts w:cs="Arial"/>
      <w:bCs/>
      <w:szCs w:val="26"/>
    </w:rPr>
  </w:style>
  <w:style w:type="paragraph" w:styleId="Nadpis4">
    <w:name w:val="heading 4"/>
    <w:aliases w:val=" Char,Char,h4,smlouva"/>
    <w:basedOn w:val="Normlny"/>
    <w:next w:val="Normlny"/>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 w:type="character" w:customStyle="1" w:styleId="normaltextrun">
    <w:name w:val="normaltextrun"/>
    <w:basedOn w:val="Predvolenpsmoodseku"/>
    <w:rsid w:val="00E8264D"/>
  </w:style>
  <w:style w:type="numbering" w:customStyle="1" w:styleId="Aktulnseznam1">
    <w:name w:val="Aktuální seznam1"/>
    <w:uiPriority w:val="99"/>
    <w:rsid w:val="00E8264D"/>
    <w:pPr>
      <w:numPr>
        <w:numId w:val="59"/>
      </w:numPr>
    </w:pPr>
  </w:style>
  <w:style w:type="numbering" w:customStyle="1" w:styleId="Aktulnseznam2">
    <w:name w:val="Aktuální seznam2"/>
    <w:uiPriority w:val="99"/>
    <w:rsid w:val="00E8264D"/>
    <w:pPr>
      <w:numPr>
        <w:numId w:val="60"/>
      </w:numPr>
    </w:pPr>
  </w:style>
  <w:style w:type="paragraph" w:customStyle="1" w:styleId="paragraph">
    <w:name w:val="paragraph"/>
    <w:basedOn w:val="Normlny"/>
    <w:rsid w:val="00E8264D"/>
    <w:pPr>
      <w:spacing w:before="100" w:beforeAutospacing="1" w:after="100" w:afterAutospacing="1" w:line="240" w:lineRule="auto"/>
      <w:jc w:val="left"/>
    </w:pPr>
    <w:rPr>
      <w:rFonts w:ascii="Times New Roman" w:hAnsi="Times New Roman"/>
      <w:sz w:val="24"/>
    </w:rPr>
  </w:style>
  <w:style w:type="character" w:customStyle="1" w:styleId="eop">
    <w:name w:val="eop"/>
    <w:basedOn w:val="Predvolenpsmoodseku"/>
    <w:rsid w:val="00E8264D"/>
  </w:style>
  <w:style w:type="numbering" w:customStyle="1" w:styleId="Aktulnseznam3">
    <w:name w:val="Aktuální seznam3"/>
    <w:uiPriority w:val="99"/>
    <w:rsid w:val="00E8264D"/>
    <w:pPr>
      <w:numPr>
        <w:numId w:val="64"/>
      </w:numPr>
    </w:pPr>
  </w:style>
  <w:style w:type="numbering" w:customStyle="1" w:styleId="Aktulnseznam4">
    <w:name w:val="Aktuální seznam4"/>
    <w:uiPriority w:val="99"/>
    <w:rsid w:val="00E8264D"/>
    <w:pPr>
      <w:numPr>
        <w:numId w:val="65"/>
      </w:numPr>
    </w:pPr>
  </w:style>
  <w:style w:type="numbering" w:customStyle="1" w:styleId="Aktulnseznam5">
    <w:name w:val="Aktuální seznam5"/>
    <w:uiPriority w:val="99"/>
    <w:rsid w:val="00E8264D"/>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642672">
      <w:bodyDiv w:val="1"/>
      <w:marLeft w:val="0"/>
      <w:marRight w:val="0"/>
      <w:marTop w:val="0"/>
      <w:marBottom w:val="0"/>
      <w:divBdr>
        <w:top w:val="none" w:sz="0" w:space="0" w:color="auto"/>
        <w:left w:val="none" w:sz="0" w:space="0" w:color="auto"/>
        <w:bottom w:val="none" w:sz="0" w:space="0" w:color="auto"/>
        <w:right w:val="none" w:sz="0" w:space="0" w:color="auto"/>
      </w:divBdr>
    </w:div>
    <w:div w:id="292753733">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654187967">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965309947">
      <w:bodyDiv w:val="1"/>
      <w:marLeft w:val="0"/>
      <w:marRight w:val="0"/>
      <w:marTop w:val="0"/>
      <w:marBottom w:val="0"/>
      <w:divBdr>
        <w:top w:val="none" w:sz="0" w:space="0" w:color="auto"/>
        <w:left w:val="none" w:sz="0" w:space="0" w:color="auto"/>
        <w:bottom w:val="none" w:sz="0" w:space="0" w:color="auto"/>
        <w:right w:val="none" w:sz="0" w:space="0" w:color="auto"/>
      </w:divBdr>
    </w:div>
    <w:div w:id="975984982">
      <w:bodyDiv w:val="1"/>
      <w:marLeft w:val="0"/>
      <w:marRight w:val="0"/>
      <w:marTop w:val="0"/>
      <w:marBottom w:val="0"/>
      <w:divBdr>
        <w:top w:val="none" w:sz="0" w:space="0" w:color="auto"/>
        <w:left w:val="none" w:sz="0" w:space="0" w:color="auto"/>
        <w:bottom w:val="none" w:sz="0" w:space="0" w:color="auto"/>
        <w:right w:val="none" w:sz="0" w:space="0" w:color="auto"/>
      </w:divBdr>
    </w:div>
    <w:div w:id="1038630475">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256204044">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519153083">
      <w:bodyDiv w:val="1"/>
      <w:marLeft w:val="0"/>
      <w:marRight w:val="0"/>
      <w:marTop w:val="0"/>
      <w:marBottom w:val="0"/>
      <w:divBdr>
        <w:top w:val="none" w:sz="0" w:space="0" w:color="auto"/>
        <w:left w:val="none" w:sz="0" w:space="0" w:color="auto"/>
        <w:bottom w:val="none" w:sz="0" w:space="0" w:color="auto"/>
        <w:right w:val="none" w:sz="0" w:space="0" w:color="auto"/>
      </w:divBdr>
    </w:div>
    <w:div w:id="1577669899">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62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2.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3.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customXml/itemProps4.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5.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6.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7.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8.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37</Pages>
  <Words>12337</Words>
  <Characters>70326</Characters>
  <Application>Microsoft Office Word</Application>
  <DocSecurity>0</DocSecurity>
  <Lines>586</Lines>
  <Paragraphs>164</Paragraphs>
  <ScaleCrop>false</ScaleCrop>
  <HeadingPairs>
    <vt:vector size="2" baseType="variant">
      <vt:variant>
        <vt:lpstr>Názov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Mešková</cp:lastModifiedBy>
  <cp:revision>12</cp:revision>
  <cp:lastPrinted>2021-06-09T08:35:00Z</cp:lastPrinted>
  <dcterms:created xsi:type="dcterms:W3CDTF">2024-07-04T12:52:00Z</dcterms:created>
  <dcterms:modified xsi:type="dcterms:W3CDTF">2024-09-16T19:00:00Z</dcterms:modified>
</cp:coreProperties>
</file>